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BF78D" w14:textId="77777777" w:rsidR="00CD5D78" w:rsidRPr="00C866DB" w:rsidRDefault="00CD5D78" w:rsidP="00CD5D78">
      <w:pPr>
        <w:rPr>
          <w:rFonts w:ascii="Calibri" w:hAnsi="Calibri"/>
          <w:sz w:val="22"/>
          <w:szCs w:val="22"/>
        </w:rPr>
      </w:pPr>
    </w:p>
    <w:p w14:paraId="5464C5F2" w14:textId="77777777" w:rsidR="00CD5D78" w:rsidRPr="00C866DB" w:rsidRDefault="00CD5D78" w:rsidP="00CD5D78">
      <w:pPr>
        <w:rPr>
          <w:rFonts w:ascii="Calibri" w:hAnsi="Calibri"/>
          <w:sz w:val="22"/>
          <w:szCs w:val="22"/>
        </w:rPr>
      </w:pPr>
    </w:p>
    <w:p w14:paraId="390ABA11" w14:textId="77777777" w:rsidR="00CD5D78" w:rsidRPr="00C866DB" w:rsidRDefault="00CD5D78" w:rsidP="00CD5D78">
      <w:pPr>
        <w:rPr>
          <w:rFonts w:ascii="Calibri" w:hAnsi="Calibri"/>
          <w:sz w:val="22"/>
          <w:szCs w:val="22"/>
        </w:rPr>
      </w:pPr>
    </w:p>
    <w:p w14:paraId="6B910041" w14:textId="77777777" w:rsidR="00CD5D78" w:rsidRPr="00C866DB" w:rsidRDefault="00CD5D78" w:rsidP="00CD5D78">
      <w:pPr>
        <w:rPr>
          <w:rFonts w:ascii="Calibri" w:hAnsi="Calibri"/>
          <w:sz w:val="22"/>
          <w:szCs w:val="22"/>
        </w:rPr>
      </w:pPr>
    </w:p>
    <w:p w14:paraId="34C3B4E6" w14:textId="77777777" w:rsidR="00CD5D78" w:rsidRPr="00C866DB" w:rsidRDefault="00CD5D78" w:rsidP="00CD5D78">
      <w:pPr>
        <w:rPr>
          <w:rFonts w:ascii="Calibri" w:hAnsi="Calibri"/>
          <w:sz w:val="22"/>
          <w:szCs w:val="22"/>
        </w:rPr>
      </w:pPr>
    </w:p>
    <w:p w14:paraId="52FFBBFD" w14:textId="77777777" w:rsidR="00CD5D78" w:rsidRPr="00C866DB" w:rsidRDefault="00CD5D78" w:rsidP="00CD5D78">
      <w:pPr>
        <w:rPr>
          <w:rFonts w:ascii="Calibri" w:hAnsi="Calibri"/>
          <w:sz w:val="22"/>
          <w:szCs w:val="22"/>
        </w:rPr>
      </w:pPr>
    </w:p>
    <w:p w14:paraId="37DBA9FC" w14:textId="77777777" w:rsidR="00CD5D78" w:rsidRPr="00C866DB" w:rsidRDefault="00CD5D78" w:rsidP="00CD5D78">
      <w:pPr>
        <w:rPr>
          <w:rFonts w:ascii="Calibri" w:hAnsi="Calibri"/>
          <w:sz w:val="22"/>
          <w:szCs w:val="22"/>
        </w:rPr>
      </w:pPr>
    </w:p>
    <w:p w14:paraId="0114F08F" w14:textId="77777777" w:rsidR="00CD5D78" w:rsidRPr="00C866DB" w:rsidRDefault="00CD5D78" w:rsidP="00CD5D78">
      <w:pPr>
        <w:rPr>
          <w:rFonts w:ascii="Calibri" w:hAnsi="Calibri"/>
          <w:sz w:val="22"/>
          <w:szCs w:val="22"/>
        </w:rPr>
      </w:pPr>
    </w:p>
    <w:p w14:paraId="1B5D406B" w14:textId="77777777" w:rsidR="00CD5D78" w:rsidRPr="00C866DB" w:rsidRDefault="00CD5D78" w:rsidP="00CD5D78">
      <w:pPr>
        <w:rPr>
          <w:rFonts w:ascii="Calibri" w:hAnsi="Calibri"/>
          <w:sz w:val="22"/>
          <w:szCs w:val="22"/>
        </w:rPr>
      </w:pPr>
    </w:p>
    <w:p w14:paraId="637D11A0" w14:textId="77777777" w:rsidR="00CD5D78" w:rsidRPr="00C866DB" w:rsidRDefault="00CD5D78" w:rsidP="00CD5D78">
      <w:pPr>
        <w:rPr>
          <w:rFonts w:ascii="Calibri" w:hAnsi="Calibri"/>
          <w:sz w:val="22"/>
          <w:szCs w:val="22"/>
        </w:rPr>
      </w:pPr>
    </w:p>
    <w:p w14:paraId="501A1AC7" w14:textId="77777777" w:rsidR="00CD5D78" w:rsidRPr="00C866DB" w:rsidRDefault="00CD5D78" w:rsidP="00CD5D78">
      <w:pPr>
        <w:rPr>
          <w:rFonts w:ascii="Calibri" w:hAnsi="Calibri"/>
          <w:sz w:val="22"/>
          <w:szCs w:val="22"/>
        </w:rPr>
      </w:pPr>
    </w:p>
    <w:p w14:paraId="148218D1" w14:textId="77777777" w:rsidR="00CD5D78" w:rsidRPr="00C866DB" w:rsidRDefault="00CD5D78" w:rsidP="00CD5D78">
      <w:pPr>
        <w:rPr>
          <w:rFonts w:ascii="Calibri" w:hAnsi="Calibri"/>
          <w:sz w:val="22"/>
          <w:szCs w:val="22"/>
        </w:rPr>
      </w:pPr>
    </w:p>
    <w:p w14:paraId="5DFEB934" w14:textId="77777777" w:rsidR="00CD5D78" w:rsidRPr="00C866DB" w:rsidRDefault="00CD5D78" w:rsidP="00CD5D78">
      <w:pPr>
        <w:rPr>
          <w:rFonts w:ascii="Calibri" w:hAnsi="Calibri"/>
          <w:sz w:val="22"/>
          <w:szCs w:val="22"/>
        </w:rPr>
      </w:pPr>
    </w:p>
    <w:p w14:paraId="1013F156" w14:textId="3E47059E" w:rsidR="00CD5D78" w:rsidRPr="00C866DB" w:rsidRDefault="00CD5D78" w:rsidP="00CD5D78">
      <w:pPr>
        <w:rPr>
          <w:rFonts w:ascii="Calibri" w:hAnsi="Calibri"/>
          <w:sz w:val="22"/>
          <w:szCs w:val="22"/>
        </w:rPr>
      </w:pPr>
    </w:p>
    <w:p w14:paraId="77BE2909" w14:textId="1E09C766" w:rsidR="006B413E" w:rsidRPr="006B413E" w:rsidRDefault="006B413E" w:rsidP="006B413E">
      <w:pPr>
        <w:jc w:val="center"/>
        <w:rPr>
          <w:rFonts w:asciiTheme="majorHAnsi" w:hAnsiTheme="majorHAnsi"/>
          <w:sz w:val="28"/>
          <w:szCs w:val="28"/>
        </w:rPr>
      </w:pPr>
      <w:r w:rsidRPr="006B413E">
        <w:rPr>
          <w:rFonts w:asciiTheme="majorHAnsi" w:hAnsiTheme="majorHAnsi"/>
          <w:sz w:val="28"/>
          <w:szCs w:val="28"/>
        </w:rPr>
        <w:t xml:space="preserve">Gold Standard </w:t>
      </w:r>
    </w:p>
    <w:p w14:paraId="5539322F" w14:textId="77777777" w:rsidR="006B413E" w:rsidRPr="006B413E" w:rsidRDefault="006B413E" w:rsidP="006B413E">
      <w:pPr>
        <w:jc w:val="center"/>
        <w:rPr>
          <w:rFonts w:asciiTheme="majorHAnsi" w:hAnsiTheme="majorHAnsi"/>
          <w:sz w:val="28"/>
          <w:szCs w:val="28"/>
        </w:rPr>
      </w:pPr>
    </w:p>
    <w:p w14:paraId="0E470EEB" w14:textId="6D605BC1" w:rsidR="006B413E" w:rsidRPr="006B413E" w:rsidRDefault="006B413E" w:rsidP="006B413E">
      <w:pPr>
        <w:jc w:val="center"/>
        <w:rPr>
          <w:rFonts w:asciiTheme="majorHAnsi" w:hAnsiTheme="majorHAnsi"/>
          <w:sz w:val="28"/>
          <w:szCs w:val="28"/>
        </w:rPr>
      </w:pPr>
      <w:r w:rsidRPr="006B413E">
        <w:rPr>
          <w:rFonts w:asciiTheme="majorHAnsi" w:hAnsiTheme="majorHAnsi"/>
          <w:sz w:val="28"/>
          <w:szCs w:val="28"/>
        </w:rPr>
        <w:t xml:space="preserve">Quantification of </w:t>
      </w:r>
      <w:r w:rsidR="00B27B2C" w:rsidRPr="00A27BF6">
        <w:rPr>
          <w:rFonts w:asciiTheme="majorHAnsi" w:hAnsiTheme="majorHAnsi"/>
          <w:sz w:val="28"/>
          <w:szCs w:val="28"/>
        </w:rPr>
        <w:t>cl</w:t>
      </w:r>
      <w:r w:rsidRPr="00A27BF6">
        <w:rPr>
          <w:rFonts w:asciiTheme="majorHAnsi" w:hAnsiTheme="majorHAnsi"/>
          <w:sz w:val="28"/>
          <w:szCs w:val="28"/>
        </w:rPr>
        <w:t xml:space="preserve">imate </w:t>
      </w:r>
      <w:r w:rsidR="0001513B" w:rsidRPr="00A27BF6">
        <w:rPr>
          <w:rFonts w:asciiTheme="majorHAnsi" w:hAnsiTheme="majorHAnsi"/>
          <w:sz w:val="28"/>
          <w:szCs w:val="28"/>
        </w:rPr>
        <w:t xml:space="preserve">related emission reductions of </w:t>
      </w:r>
      <w:r w:rsidRPr="006B413E">
        <w:rPr>
          <w:rFonts w:asciiTheme="majorHAnsi" w:hAnsiTheme="majorHAnsi"/>
          <w:sz w:val="28"/>
          <w:szCs w:val="28"/>
        </w:rPr>
        <w:t xml:space="preserve">Black Carbon and Co-emitted Species due to </w:t>
      </w:r>
      <w:r w:rsidR="00B27B2C">
        <w:rPr>
          <w:rFonts w:asciiTheme="majorHAnsi" w:hAnsiTheme="majorHAnsi"/>
          <w:sz w:val="28"/>
          <w:szCs w:val="28"/>
        </w:rPr>
        <w:t>the r</w:t>
      </w:r>
      <w:r w:rsidRPr="006B413E">
        <w:rPr>
          <w:rFonts w:asciiTheme="majorHAnsi" w:hAnsiTheme="majorHAnsi"/>
          <w:sz w:val="28"/>
          <w:szCs w:val="28"/>
        </w:rPr>
        <w:t xml:space="preserve">eplacement of </w:t>
      </w:r>
      <w:r w:rsidR="00B27B2C">
        <w:rPr>
          <w:rFonts w:asciiTheme="majorHAnsi" w:hAnsiTheme="majorHAnsi"/>
          <w:sz w:val="28"/>
          <w:szCs w:val="28"/>
        </w:rPr>
        <w:t xml:space="preserve">less </w:t>
      </w:r>
      <w:r w:rsidRPr="006B413E">
        <w:rPr>
          <w:rFonts w:asciiTheme="majorHAnsi" w:hAnsiTheme="majorHAnsi"/>
          <w:sz w:val="28"/>
          <w:szCs w:val="28"/>
        </w:rPr>
        <w:t xml:space="preserve">efficient </w:t>
      </w:r>
      <w:r w:rsidR="00B27B2C">
        <w:rPr>
          <w:rFonts w:asciiTheme="majorHAnsi" w:hAnsiTheme="majorHAnsi"/>
          <w:sz w:val="28"/>
          <w:szCs w:val="28"/>
        </w:rPr>
        <w:t>cooks</w:t>
      </w:r>
      <w:r w:rsidRPr="006B413E">
        <w:rPr>
          <w:rFonts w:asciiTheme="majorHAnsi" w:hAnsiTheme="majorHAnsi"/>
          <w:sz w:val="28"/>
          <w:szCs w:val="28"/>
        </w:rPr>
        <w:t xml:space="preserve">toves with </w:t>
      </w:r>
      <w:r w:rsidR="00B27B2C">
        <w:rPr>
          <w:rFonts w:asciiTheme="majorHAnsi" w:hAnsiTheme="majorHAnsi"/>
          <w:sz w:val="28"/>
          <w:szCs w:val="28"/>
        </w:rPr>
        <w:t>improved e</w:t>
      </w:r>
      <w:r w:rsidRPr="006B413E">
        <w:rPr>
          <w:rFonts w:asciiTheme="majorHAnsi" w:hAnsiTheme="majorHAnsi"/>
          <w:sz w:val="28"/>
          <w:szCs w:val="28"/>
        </w:rPr>
        <w:t>fficien</w:t>
      </w:r>
      <w:r w:rsidR="00B27B2C">
        <w:rPr>
          <w:rFonts w:asciiTheme="majorHAnsi" w:hAnsiTheme="majorHAnsi"/>
          <w:sz w:val="28"/>
          <w:szCs w:val="28"/>
        </w:rPr>
        <w:t>cy</w:t>
      </w:r>
      <w:r w:rsidRPr="006B413E">
        <w:rPr>
          <w:rFonts w:asciiTheme="majorHAnsi" w:hAnsiTheme="majorHAnsi"/>
          <w:sz w:val="28"/>
          <w:szCs w:val="28"/>
        </w:rPr>
        <w:t xml:space="preserve"> </w:t>
      </w:r>
      <w:r w:rsidR="00B27B2C">
        <w:rPr>
          <w:rFonts w:asciiTheme="majorHAnsi" w:hAnsiTheme="majorHAnsi"/>
          <w:sz w:val="28"/>
          <w:szCs w:val="28"/>
        </w:rPr>
        <w:t>c</w:t>
      </w:r>
      <w:r w:rsidRPr="006B413E">
        <w:rPr>
          <w:rFonts w:asciiTheme="majorHAnsi" w:hAnsiTheme="majorHAnsi"/>
          <w:sz w:val="28"/>
          <w:szCs w:val="28"/>
        </w:rPr>
        <w:t>ookstoves</w:t>
      </w:r>
    </w:p>
    <w:p w14:paraId="61902ECD" w14:textId="77777777" w:rsidR="00CD5D78" w:rsidRPr="00C866DB" w:rsidRDefault="00CD5D78" w:rsidP="00CD5D78">
      <w:pPr>
        <w:rPr>
          <w:rFonts w:ascii="Calibri" w:hAnsi="Calibri"/>
          <w:sz w:val="22"/>
          <w:szCs w:val="22"/>
        </w:rPr>
      </w:pPr>
    </w:p>
    <w:p w14:paraId="73606BE7" w14:textId="77777777" w:rsidR="00CD5D78" w:rsidRPr="00C866DB" w:rsidRDefault="00CD5D78" w:rsidP="00CD5D78">
      <w:pPr>
        <w:rPr>
          <w:rFonts w:ascii="Calibri" w:hAnsi="Calibri"/>
          <w:sz w:val="22"/>
          <w:szCs w:val="22"/>
        </w:rPr>
      </w:pPr>
    </w:p>
    <w:p w14:paraId="5518704E" w14:textId="77777777" w:rsidR="00CD5D78" w:rsidRPr="00C866DB" w:rsidRDefault="00CD5D78" w:rsidP="00CD5D78">
      <w:pPr>
        <w:rPr>
          <w:rFonts w:ascii="Calibri" w:hAnsi="Calibri"/>
          <w:sz w:val="22"/>
          <w:szCs w:val="22"/>
        </w:rPr>
      </w:pPr>
    </w:p>
    <w:p w14:paraId="2599560D" w14:textId="77777777" w:rsidR="00CD5D78" w:rsidRPr="00C866DB" w:rsidRDefault="00CD5D78" w:rsidP="00CD5D78">
      <w:pPr>
        <w:rPr>
          <w:rFonts w:ascii="Calibri" w:hAnsi="Calibri"/>
          <w:sz w:val="22"/>
          <w:szCs w:val="22"/>
        </w:rPr>
      </w:pPr>
    </w:p>
    <w:p w14:paraId="0686F1EA" w14:textId="77777777" w:rsidR="003F59D9" w:rsidRPr="00C866DB" w:rsidRDefault="003F59D9" w:rsidP="00CD5D78">
      <w:pPr>
        <w:rPr>
          <w:rFonts w:ascii="Calibri" w:hAnsi="Calibri"/>
          <w:sz w:val="22"/>
          <w:szCs w:val="22"/>
        </w:rPr>
      </w:pPr>
    </w:p>
    <w:p w14:paraId="01FB5289" w14:textId="77777777" w:rsidR="00CD5D78" w:rsidRPr="00C866DB" w:rsidRDefault="00CD5D78" w:rsidP="00CD5D78">
      <w:pPr>
        <w:rPr>
          <w:rFonts w:ascii="Calibri" w:hAnsi="Calibri"/>
          <w:sz w:val="22"/>
          <w:szCs w:val="22"/>
        </w:rPr>
      </w:pPr>
    </w:p>
    <w:p w14:paraId="53137848" w14:textId="77777777" w:rsidR="008217CE" w:rsidRPr="00C866DB" w:rsidRDefault="008217CE" w:rsidP="00CD5D78">
      <w:pPr>
        <w:pStyle w:val="TOCHeading"/>
        <w:jc w:val="center"/>
        <w:rPr>
          <w:rFonts w:ascii="Calibri" w:hAnsi="Calibri"/>
          <w:color w:val="000000" w:themeColor="text1"/>
          <w:sz w:val="24"/>
        </w:rPr>
      </w:pPr>
    </w:p>
    <w:p w14:paraId="2CFA3C4C" w14:textId="77777777" w:rsidR="008217CE" w:rsidRPr="008B1517" w:rsidRDefault="008217CE" w:rsidP="00CD5D78">
      <w:pPr>
        <w:pStyle w:val="TOCHeading"/>
        <w:jc w:val="center"/>
        <w:rPr>
          <w:rFonts w:ascii="Calibri" w:hAnsi="Calibri"/>
          <w:color w:val="000000" w:themeColor="text1"/>
          <w:sz w:val="24"/>
        </w:rPr>
      </w:pPr>
    </w:p>
    <w:p w14:paraId="219A11E9" w14:textId="7F237BDF" w:rsidR="00CD5D78" w:rsidRPr="001F3FF2" w:rsidRDefault="00787B9C" w:rsidP="00CD5D78">
      <w:pPr>
        <w:pStyle w:val="TOCHeading"/>
        <w:jc w:val="center"/>
        <w:rPr>
          <w:rFonts w:ascii="Calibri" w:hAnsi="Calibri"/>
          <w:color w:val="000000" w:themeColor="text1"/>
          <w:sz w:val="24"/>
        </w:rPr>
      </w:pPr>
      <w:r>
        <w:rPr>
          <w:rFonts w:ascii="Calibri" w:hAnsi="Calibri"/>
          <w:color w:val="000000" w:themeColor="text1"/>
          <w:sz w:val="24"/>
        </w:rPr>
        <w:t>Feb</w:t>
      </w:r>
      <w:r w:rsidR="00FB406F" w:rsidRPr="001F3FF2">
        <w:rPr>
          <w:rFonts w:ascii="Calibri" w:hAnsi="Calibri"/>
          <w:color w:val="000000" w:themeColor="text1"/>
          <w:sz w:val="24"/>
        </w:rPr>
        <w:t xml:space="preserve"> </w:t>
      </w:r>
      <w:r w:rsidR="00CD5D78" w:rsidRPr="001F3FF2">
        <w:rPr>
          <w:rFonts w:ascii="Calibri" w:hAnsi="Calibri"/>
          <w:color w:val="000000" w:themeColor="text1"/>
          <w:sz w:val="24"/>
        </w:rPr>
        <w:t>201</w:t>
      </w:r>
      <w:r w:rsidR="00FB406F">
        <w:rPr>
          <w:rFonts w:ascii="Calibri" w:hAnsi="Calibri"/>
          <w:color w:val="000000" w:themeColor="text1"/>
          <w:sz w:val="24"/>
        </w:rPr>
        <w:t>5</w:t>
      </w:r>
    </w:p>
    <w:p w14:paraId="2EADDDB5" w14:textId="77777777" w:rsidR="00CD5D78" w:rsidRPr="001F3FF2" w:rsidRDefault="00CD5D78" w:rsidP="00CD5D78">
      <w:pPr>
        <w:rPr>
          <w:rFonts w:ascii="Calibri" w:hAnsi="Calibri"/>
          <w:sz w:val="22"/>
          <w:szCs w:val="22"/>
        </w:rPr>
      </w:pPr>
    </w:p>
    <w:p w14:paraId="5F1F2CDD" w14:textId="3737392F" w:rsidR="00CD5D78" w:rsidRPr="001F3FF2" w:rsidRDefault="000C07C3">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61312" behindDoc="0" locked="0" layoutInCell="1" allowOverlap="1" wp14:anchorId="25AEDFB0" wp14:editId="7215DE9F">
                <wp:simplePos x="0" y="0"/>
                <wp:positionH relativeFrom="column">
                  <wp:posOffset>2275840</wp:posOffset>
                </wp:positionH>
                <wp:positionV relativeFrom="paragraph">
                  <wp:posOffset>1407160</wp:posOffset>
                </wp:positionV>
                <wp:extent cx="1481455" cy="1184910"/>
                <wp:effectExtent l="0" t="0" r="0" b="8890"/>
                <wp:wrapThrough wrapText="bothSides">
                  <wp:wrapPolygon edited="0">
                    <wp:start x="741" y="0"/>
                    <wp:lineTo x="370" y="21299"/>
                    <wp:lineTo x="20739" y="21299"/>
                    <wp:lineTo x="20369" y="0"/>
                    <wp:lineTo x="741" y="0"/>
                  </wp:wrapPolygon>
                </wp:wrapThrough>
                <wp:docPr id="4" name="Rectangle 4"/>
                <wp:cNvGraphicFramePr/>
                <a:graphic xmlns:a="http://schemas.openxmlformats.org/drawingml/2006/main">
                  <a:graphicData uri="http://schemas.microsoft.com/office/word/2010/wordprocessingShape">
                    <wps:wsp>
                      <wps:cNvSpPr/>
                      <wps:spPr>
                        <a:xfrm>
                          <a:off x="0" y="0"/>
                          <a:ext cx="1481455" cy="1184910"/>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7C8912F4" w14:textId="366D15E2" w:rsidR="000C07C3" w:rsidRDefault="000C07C3" w:rsidP="00CB219D">
                            <w:pPr>
                              <w:jc w:val="center"/>
                            </w:pPr>
                            <w:r>
                              <w:rPr>
                                <w:noProof/>
                              </w:rPr>
                              <w:drawing>
                                <wp:inline distT="0" distB="0" distL="0" distR="0" wp14:anchorId="11ED4636" wp14:editId="77709033">
                                  <wp:extent cx="1289685" cy="774065"/>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I Logo.jpg"/>
                                          <pic:cNvPicPr/>
                                        </pic:nvPicPr>
                                        <pic:blipFill>
                                          <a:blip r:embed="rId9">
                                            <a:extLst>
                                              <a:ext uri="{28A0092B-C50C-407E-A947-70E740481C1C}">
                                                <a14:useLocalDpi xmlns:a14="http://schemas.microsoft.com/office/drawing/2010/main" val="0"/>
                                              </a:ext>
                                            </a:extLst>
                                          </a:blip>
                                          <a:stretch>
                                            <a:fillRect/>
                                          </a:stretch>
                                        </pic:blipFill>
                                        <pic:spPr>
                                          <a:xfrm>
                                            <a:off x="0" y="0"/>
                                            <a:ext cx="1289685" cy="7740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79.2pt;margin-top:110.8pt;width:116.65pt;height:93.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" filled="f" stroked="f">
                <v:textbox>
                  <w:txbxContent>
                    <w:p w14:paraId="7C8912F4" w14:textId="366D15E2" w:rsidR="000C07C3" w:rsidRDefault="000C07C3" w:rsidP="00CB219D">
                      <w:pPr>
                        <w:jc w:val="center"/>
                      </w:pPr>
                      <w:r>
                        <w:rPr>
                          <w:noProof/>
                        </w:rPr>
                        <w:drawing>
                          <wp:inline distT="0" distB="0" distL="0" distR="0" wp14:anchorId="11ED4636" wp14:editId="77709033">
                            <wp:extent cx="1289685" cy="774065"/>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I Logo.jpg"/>
                                    <pic:cNvPicPr/>
                                  </pic:nvPicPr>
                                  <pic:blipFill>
                                    <a:blip r:embed="rId9">
                                      <a:extLst>
                                        <a:ext uri="{28A0092B-C50C-407E-A947-70E740481C1C}">
                                          <a14:useLocalDpi xmlns:a14="http://schemas.microsoft.com/office/drawing/2010/main" val="0"/>
                                        </a:ext>
                                      </a:extLst>
                                    </a:blip>
                                    <a:stretch>
                                      <a:fillRect/>
                                    </a:stretch>
                                  </pic:blipFill>
                                  <pic:spPr>
                                    <a:xfrm>
                                      <a:off x="0" y="0"/>
                                      <a:ext cx="1289685" cy="774065"/>
                                    </a:xfrm>
                                    <a:prstGeom prst="rect">
                                      <a:avLst/>
                                    </a:prstGeom>
                                  </pic:spPr>
                                </pic:pic>
                              </a:graphicData>
                            </a:graphic>
                          </wp:inline>
                        </w:drawing>
                      </w:r>
                    </w:p>
                  </w:txbxContent>
                </v:textbox>
                <w10:wrap type="through"/>
              </v:rect>
            </w:pict>
          </mc:Fallback>
        </mc:AlternateContent>
      </w:r>
      <w:r>
        <w:rPr>
          <w:rFonts w:ascii="Calibri" w:hAnsi="Calibri"/>
          <w:noProof/>
          <w:sz w:val="22"/>
          <w:szCs w:val="22"/>
        </w:rPr>
        <mc:AlternateContent>
          <mc:Choice Requires="wps">
            <w:drawing>
              <wp:anchor distT="0" distB="0" distL="114300" distR="114300" simplePos="0" relativeHeight="251663360" behindDoc="0" locked="0" layoutInCell="1" allowOverlap="1" wp14:anchorId="5F86F689" wp14:editId="4491DCF8">
                <wp:simplePos x="0" y="0"/>
                <wp:positionH relativeFrom="column">
                  <wp:posOffset>4163060</wp:posOffset>
                </wp:positionH>
                <wp:positionV relativeFrom="paragraph">
                  <wp:posOffset>1407160</wp:posOffset>
                </wp:positionV>
                <wp:extent cx="1481455" cy="1184910"/>
                <wp:effectExtent l="0" t="0" r="0" b="8890"/>
                <wp:wrapThrough wrapText="bothSides">
                  <wp:wrapPolygon edited="0">
                    <wp:start x="741" y="0"/>
                    <wp:lineTo x="370" y="21299"/>
                    <wp:lineTo x="20739" y="21299"/>
                    <wp:lineTo x="20369" y="0"/>
                    <wp:lineTo x="741" y="0"/>
                  </wp:wrapPolygon>
                </wp:wrapThrough>
                <wp:docPr id="5" name="Rectangle 5"/>
                <wp:cNvGraphicFramePr/>
                <a:graphic xmlns:a="http://schemas.openxmlformats.org/drawingml/2006/main">
                  <a:graphicData uri="http://schemas.microsoft.com/office/word/2010/wordprocessingShape">
                    <wps:wsp>
                      <wps:cNvSpPr/>
                      <wps:spPr>
                        <a:xfrm>
                          <a:off x="0" y="0"/>
                          <a:ext cx="1481455" cy="1184910"/>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5338C11C" w14:textId="11345313" w:rsidR="000C07C3" w:rsidRDefault="000C07C3" w:rsidP="00CB219D">
                            <w:pPr>
                              <w:jc w:val="center"/>
                            </w:pPr>
                            <w:r>
                              <w:rPr>
                                <w:noProof/>
                              </w:rPr>
                              <w:drawing>
                                <wp:inline distT="0" distB="0" distL="0" distR="0" wp14:anchorId="1F63B76D" wp14:editId="787335D0">
                                  <wp:extent cx="1289685" cy="400050"/>
                                  <wp:effectExtent l="0" t="0" r="571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 Surya Logo.jpg"/>
                                          <pic:cNvPicPr/>
                                        </pic:nvPicPr>
                                        <pic:blipFill>
                                          <a:blip r:embed="rId10">
                                            <a:extLst>
                                              <a:ext uri="{28A0092B-C50C-407E-A947-70E740481C1C}">
                                                <a14:useLocalDpi xmlns:a14="http://schemas.microsoft.com/office/drawing/2010/main" val="0"/>
                                              </a:ext>
                                            </a:extLst>
                                          </a:blip>
                                          <a:stretch>
                                            <a:fillRect/>
                                          </a:stretch>
                                        </pic:blipFill>
                                        <pic:spPr>
                                          <a:xfrm>
                                            <a:off x="0" y="0"/>
                                            <a:ext cx="1289685" cy="4000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7" style="position:absolute;margin-left:327.8pt;margin-top:110.8pt;width:116.65pt;height:93.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" filled="f" stroked="f">
                <v:textbox>
                  <w:txbxContent>
                    <w:p w14:paraId="5338C11C" w14:textId="11345313" w:rsidR="000C07C3" w:rsidRDefault="000C07C3" w:rsidP="00CB219D">
                      <w:pPr>
                        <w:jc w:val="center"/>
                      </w:pPr>
                      <w:r>
                        <w:rPr>
                          <w:noProof/>
                        </w:rPr>
                        <w:drawing>
                          <wp:inline distT="0" distB="0" distL="0" distR="0" wp14:anchorId="1F63B76D" wp14:editId="787335D0">
                            <wp:extent cx="1289685" cy="400050"/>
                            <wp:effectExtent l="0" t="0" r="571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 Surya Logo.jpg"/>
                                    <pic:cNvPicPr/>
                                  </pic:nvPicPr>
                                  <pic:blipFill>
                                    <a:blip r:embed="rId10">
                                      <a:extLst>
                                        <a:ext uri="{28A0092B-C50C-407E-A947-70E740481C1C}">
                                          <a14:useLocalDpi xmlns:a14="http://schemas.microsoft.com/office/drawing/2010/main" val="0"/>
                                        </a:ext>
                                      </a:extLst>
                                    </a:blip>
                                    <a:stretch>
                                      <a:fillRect/>
                                    </a:stretch>
                                  </pic:blipFill>
                                  <pic:spPr>
                                    <a:xfrm>
                                      <a:off x="0" y="0"/>
                                      <a:ext cx="1289685" cy="400050"/>
                                    </a:xfrm>
                                    <a:prstGeom prst="rect">
                                      <a:avLst/>
                                    </a:prstGeom>
                                  </pic:spPr>
                                </pic:pic>
                              </a:graphicData>
                            </a:graphic>
                          </wp:inline>
                        </w:drawing>
                      </w:r>
                    </w:p>
                  </w:txbxContent>
                </v:textbox>
                <w10:wrap type="through"/>
              </v:rect>
            </w:pict>
          </mc:Fallback>
        </mc:AlternateContent>
      </w:r>
      <w:r>
        <w:rPr>
          <w:rFonts w:ascii="Calibri" w:hAnsi="Calibri"/>
          <w:noProof/>
          <w:sz w:val="22"/>
          <w:szCs w:val="22"/>
        </w:rPr>
        <mc:AlternateContent>
          <mc:Choice Requires="wps">
            <w:drawing>
              <wp:anchor distT="0" distB="0" distL="114300" distR="114300" simplePos="0" relativeHeight="251659264" behindDoc="0" locked="0" layoutInCell="1" allowOverlap="1" wp14:anchorId="06DFF19D" wp14:editId="23F63AC1">
                <wp:simplePos x="0" y="0"/>
                <wp:positionH relativeFrom="column">
                  <wp:posOffset>353695</wp:posOffset>
                </wp:positionH>
                <wp:positionV relativeFrom="paragraph">
                  <wp:posOffset>1406525</wp:posOffset>
                </wp:positionV>
                <wp:extent cx="1481455" cy="1184910"/>
                <wp:effectExtent l="0" t="0" r="0" b="8890"/>
                <wp:wrapThrough wrapText="bothSides">
                  <wp:wrapPolygon edited="0">
                    <wp:start x="741" y="0"/>
                    <wp:lineTo x="370" y="21299"/>
                    <wp:lineTo x="20739" y="21299"/>
                    <wp:lineTo x="20369" y="0"/>
                    <wp:lineTo x="741" y="0"/>
                  </wp:wrapPolygon>
                </wp:wrapThrough>
                <wp:docPr id="3" name="Rectangle 3"/>
                <wp:cNvGraphicFramePr/>
                <a:graphic xmlns:a="http://schemas.openxmlformats.org/drawingml/2006/main">
                  <a:graphicData uri="http://schemas.microsoft.com/office/word/2010/wordprocessingShape">
                    <wps:wsp>
                      <wps:cNvSpPr/>
                      <wps:spPr>
                        <a:xfrm>
                          <a:off x="0" y="0"/>
                          <a:ext cx="1481455" cy="1184910"/>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76E75A31" w14:textId="510522C1" w:rsidR="000C07C3" w:rsidRDefault="000C07C3" w:rsidP="00CB219D">
                            <w:pPr>
                              <w:jc w:val="center"/>
                            </w:pPr>
                            <w:r>
                              <w:rPr>
                                <w:noProof/>
                              </w:rPr>
                              <w:drawing>
                                <wp:inline distT="0" distB="0" distL="0" distR="0" wp14:anchorId="4D13190F" wp14:editId="35820AE6">
                                  <wp:extent cx="1289685" cy="826135"/>
                                  <wp:effectExtent l="0" t="0" r="5715"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 Alliance Logo.jpg"/>
                                          <pic:cNvPicPr/>
                                        </pic:nvPicPr>
                                        <pic:blipFill>
                                          <a:blip r:embed="rId11">
                                            <a:extLst>
                                              <a:ext uri="{28A0092B-C50C-407E-A947-70E740481C1C}">
                                                <a14:useLocalDpi xmlns:a14="http://schemas.microsoft.com/office/drawing/2010/main" val="0"/>
                                              </a:ext>
                                            </a:extLst>
                                          </a:blip>
                                          <a:stretch>
                                            <a:fillRect/>
                                          </a:stretch>
                                        </pic:blipFill>
                                        <pic:spPr>
                                          <a:xfrm>
                                            <a:off x="0" y="0"/>
                                            <a:ext cx="1289685" cy="8261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8" style="position:absolute;margin-left:27.85pt;margin-top:110.75pt;width:116.65pt;height:9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" filled="f" stroked="f">
                <v:textbox>
                  <w:txbxContent>
                    <w:p w14:paraId="76E75A31" w14:textId="510522C1" w:rsidR="000C07C3" w:rsidRDefault="000C07C3" w:rsidP="00CB219D">
                      <w:pPr>
                        <w:jc w:val="center"/>
                      </w:pPr>
                      <w:r>
                        <w:rPr>
                          <w:noProof/>
                        </w:rPr>
                        <w:drawing>
                          <wp:inline distT="0" distB="0" distL="0" distR="0" wp14:anchorId="4D13190F" wp14:editId="35820AE6">
                            <wp:extent cx="1289685" cy="826135"/>
                            <wp:effectExtent l="0" t="0" r="5715"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 Alliance Logo.jpg"/>
                                    <pic:cNvPicPr/>
                                  </pic:nvPicPr>
                                  <pic:blipFill>
                                    <a:blip r:embed="rId11">
                                      <a:extLst>
                                        <a:ext uri="{28A0092B-C50C-407E-A947-70E740481C1C}">
                                          <a14:useLocalDpi xmlns:a14="http://schemas.microsoft.com/office/drawing/2010/main" val="0"/>
                                        </a:ext>
                                      </a:extLst>
                                    </a:blip>
                                    <a:stretch>
                                      <a:fillRect/>
                                    </a:stretch>
                                  </pic:blipFill>
                                  <pic:spPr>
                                    <a:xfrm>
                                      <a:off x="0" y="0"/>
                                      <a:ext cx="1289685" cy="826135"/>
                                    </a:xfrm>
                                    <a:prstGeom prst="rect">
                                      <a:avLst/>
                                    </a:prstGeom>
                                  </pic:spPr>
                                </pic:pic>
                              </a:graphicData>
                            </a:graphic>
                          </wp:inline>
                        </w:drawing>
                      </w:r>
                    </w:p>
                  </w:txbxContent>
                </v:textbox>
                <w10:wrap type="through"/>
              </v:rect>
            </w:pict>
          </mc:Fallback>
        </mc:AlternateContent>
      </w:r>
      <w:del w:id="0" w:author="Claire Davey" w:date="2015-02-04T11:22:00Z">
        <w:r w:rsidR="00CB219D" w:rsidDel="000C07C3">
          <w:rPr>
            <w:rFonts w:ascii="Calibri" w:hAnsi="Calibri"/>
            <w:noProof/>
            <w:sz w:val="22"/>
            <w:szCs w:val="22"/>
          </w:rPr>
          <mc:AlternateContent>
            <mc:Choice Requires="wps">
              <w:drawing>
                <wp:anchor distT="0" distB="0" distL="114300" distR="114300" simplePos="0" relativeHeight="251665408" behindDoc="0" locked="0" layoutInCell="1" allowOverlap="1" wp14:anchorId="34DA44BA" wp14:editId="5922F046">
                  <wp:simplePos x="0" y="0"/>
                  <wp:positionH relativeFrom="column">
                    <wp:posOffset>4688840</wp:posOffset>
                  </wp:positionH>
                  <wp:positionV relativeFrom="paragraph">
                    <wp:posOffset>1398905</wp:posOffset>
                  </wp:positionV>
                  <wp:extent cx="1481455" cy="1184910"/>
                  <wp:effectExtent l="0" t="0" r="0" b="8890"/>
                  <wp:wrapThrough wrapText="bothSides">
                    <wp:wrapPolygon edited="0">
                      <wp:start x="741" y="0"/>
                      <wp:lineTo x="370" y="21299"/>
                      <wp:lineTo x="20739" y="21299"/>
                      <wp:lineTo x="20369" y="0"/>
                      <wp:lineTo x="741" y="0"/>
                    </wp:wrapPolygon>
                  </wp:wrapThrough>
                  <wp:docPr id="6" name="Rectangle 6"/>
                  <wp:cNvGraphicFramePr/>
                  <a:graphic xmlns:a="http://schemas.openxmlformats.org/drawingml/2006/main">
                    <a:graphicData uri="http://schemas.microsoft.com/office/word/2010/wordprocessingShape">
                      <wps:wsp>
                        <wps:cNvSpPr/>
                        <wps:spPr>
                          <a:xfrm>
                            <a:off x="0" y="0"/>
                            <a:ext cx="1481455" cy="1184910"/>
                          </a:xfrm>
                          <a:prstGeom prst="rect">
                            <a:avLst/>
                          </a:prstGeom>
                          <a:noFill/>
                          <a:ln>
                            <a:noFill/>
                          </a:ln>
                          <a:effectLst/>
                        </wps:spPr>
                        <wps:style>
                          <a:lnRef idx="1">
                            <a:schemeClr val="accent1"/>
                          </a:lnRef>
                          <a:fillRef idx="3">
                            <a:schemeClr val="accent1"/>
                          </a:fillRef>
                          <a:effectRef idx="2">
                            <a:schemeClr val="accent1"/>
                          </a:effectRef>
                          <a:fontRef idx="minor">
                            <a:schemeClr val="lt1"/>
                          </a:fontRef>
                        </wps:style>
                        <wps:txbx>
                          <w:txbxContent>
                            <w:p w14:paraId="3216C501" w14:textId="76005948" w:rsidR="000C07C3" w:rsidRDefault="000C07C3" w:rsidP="00CB219D">
                              <w:pPr>
                                <w:jc w:val="center"/>
                              </w:pPr>
                              <w:del w:id="1" w:author="Claire Davey" w:date="2015-02-04T11:21:00Z">
                                <w:r w:rsidDel="000C07C3">
                                  <w:rPr>
                                    <w:noProof/>
                                  </w:rPr>
                                  <w:drawing>
                                    <wp:inline distT="0" distB="0" distL="0" distR="0" wp14:anchorId="4F8D2181" wp14:editId="066E232F">
                                      <wp:extent cx="1289685" cy="527050"/>
                                      <wp:effectExtent l="0" t="0" r="571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AC Logo.jpg"/>
                                              <pic:cNvPicPr/>
                                            </pic:nvPicPr>
                                            <pic:blipFill>
                                              <a:blip r:embed="rId12">
                                                <a:extLst>
                                                  <a:ext uri="{28A0092B-C50C-407E-A947-70E740481C1C}">
                                                    <a14:useLocalDpi xmlns:a14="http://schemas.microsoft.com/office/drawing/2010/main" val="0"/>
                                                  </a:ext>
                                                </a:extLst>
                                              </a:blip>
                                              <a:stretch>
                                                <a:fillRect/>
                                              </a:stretch>
                                            </pic:blipFill>
                                            <pic:spPr>
                                              <a:xfrm>
                                                <a:off x="0" y="0"/>
                                                <a:ext cx="1289685" cy="527050"/>
                                              </a:xfrm>
                                              <a:prstGeom prst="rect">
                                                <a:avLst/>
                                              </a:prstGeom>
                                            </pic:spPr>
                                          </pic:pic>
                                        </a:graphicData>
                                      </a:graphic>
                                    </wp:inline>
                                  </w:drawing>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9" style="position:absolute;margin-left:369.2pt;margin-top:110.15pt;width:116.65pt;height:9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" filled="f" stroked="f">
                  <v:textbox>
                    <w:txbxContent>
                      <w:p w14:paraId="3216C501" w14:textId="76005948" w:rsidR="000C07C3" w:rsidRDefault="000C07C3" w:rsidP="00CB219D">
                        <w:pPr>
                          <w:jc w:val="center"/>
                        </w:pPr>
                        <w:del w:id="2" w:author="Claire Davey" w:date="2015-02-04T11:21:00Z">
                          <w:r w:rsidDel="000C07C3">
                            <w:rPr>
                              <w:noProof/>
                            </w:rPr>
                            <w:drawing>
                              <wp:inline distT="0" distB="0" distL="0" distR="0" wp14:anchorId="4F8D2181" wp14:editId="066E232F">
                                <wp:extent cx="1289685" cy="527050"/>
                                <wp:effectExtent l="0" t="0" r="571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AC Logo.jpg"/>
                                        <pic:cNvPicPr/>
                                      </pic:nvPicPr>
                                      <pic:blipFill>
                                        <a:blip r:embed="rId12">
                                          <a:extLst>
                                            <a:ext uri="{28A0092B-C50C-407E-A947-70E740481C1C}">
                                              <a14:useLocalDpi xmlns:a14="http://schemas.microsoft.com/office/drawing/2010/main" val="0"/>
                                            </a:ext>
                                          </a:extLst>
                                        </a:blip>
                                        <a:stretch>
                                          <a:fillRect/>
                                        </a:stretch>
                                      </pic:blipFill>
                                      <pic:spPr>
                                        <a:xfrm>
                                          <a:off x="0" y="0"/>
                                          <a:ext cx="1289685" cy="527050"/>
                                        </a:xfrm>
                                        <a:prstGeom prst="rect">
                                          <a:avLst/>
                                        </a:prstGeom>
                                      </pic:spPr>
                                    </pic:pic>
                                  </a:graphicData>
                                </a:graphic>
                              </wp:inline>
                            </w:drawing>
                          </w:r>
                        </w:del>
                      </w:p>
                    </w:txbxContent>
                  </v:textbox>
                  <w10:wrap type="through"/>
                </v:rect>
              </w:pict>
            </mc:Fallback>
          </mc:AlternateContent>
        </w:r>
      </w:del>
      <w:r w:rsidR="00CD5D78" w:rsidRPr="001F3FF2">
        <w:rPr>
          <w:rFonts w:ascii="Calibri" w:hAnsi="Calibri"/>
          <w:sz w:val="22"/>
          <w:szCs w:val="22"/>
        </w:rPr>
        <w:br w:type="page"/>
      </w:r>
      <w:bookmarkStart w:id="3" w:name="_GoBack"/>
      <w:bookmarkEnd w:id="3"/>
    </w:p>
    <w:bookmarkStart w:id="4" w:name="_Toc274807495" w:displacedByCustomXml="next"/>
    <w:sdt>
      <w:sdtPr>
        <w:rPr>
          <w:rFonts w:asciiTheme="minorHAnsi" w:eastAsiaTheme="minorEastAsia" w:hAnsiTheme="minorHAnsi" w:cstheme="minorBidi"/>
          <w:b w:val="0"/>
          <w:bCs w:val="0"/>
          <w:color w:val="auto"/>
          <w:sz w:val="24"/>
          <w:szCs w:val="24"/>
        </w:rPr>
        <w:id w:val="138703627"/>
        <w:docPartObj>
          <w:docPartGallery w:val="Table of Contents"/>
          <w:docPartUnique/>
        </w:docPartObj>
      </w:sdtPr>
      <w:sdtEndPr>
        <w:rPr>
          <w:noProof/>
        </w:rPr>
      </w:sdtEndPr>
      <w:sdtContent>
        <w:p w14:paraId="53EF593F" w14:textId="1E1AC5C9" w:rsidR="00787B9C" w:rsidRPr="00787B9C" w:rsidRDefault="00787B9C">
          <w:pPr>
            <w:pStyle w:val="TOCHeading"/>
            <w:rPr>
              <w:rStyle w:val="Heading1Char"/>
              <w:rFonts w:ascii="Calibri" w:hAnsi="Calibri"/>
            </w:rPr>
          </w:pPr>
          <w:r w:rsidRPr="00787B9C">
            <w:rPr>
              <w:rStyle w:val="Heading1Char"/>
              <w:rFonts w:ascii="Calibri" w:hAnsi="Calibri"/>
            </w:rPr>
            <w:t>Table of Contents</w:t>
          </w:r>
        </w:p>
        <w:p w14:paraId="2F573BE2" w14:textId="77777777" w:rsidR="00787B9C" w:rsidRPr="000C07C3" w:rsidRDefault="00787B9C">
          <w:pPr>
            <w:pStyle w:val="TOC1"/>
            <w:tabs>
              <w:tab w:val="right" w:leader="dot" w:pos="9730"/>
            </w:tabs>
            <w:rPr>
              <w:rFonts w:ascii="Calibri" w:hAnsi="Calibri"/>
              <w:b w:val="0"/>
              <w:noProof/>
              <w:lang w:val="en-US-POSIX" w:eastAsia="ja-JP"/>
            </w:rPr>
          </w:pPr>
          <w:r w:rsidRPr="000C07C3">
            <w:rPr>
              <w:rFonts w:ascii="Calibri" w:hAnsi="Calibri"/>
              <w:b w:val="0"/>
            </w:rPr>
            <w:fldChar w:fldCharType="begin"/>
          </w:r>
          <w:r w:rsidRPr="000C07C3">
            <w:rPr>
              <w:rFonts w:ascii="Calibri" w:hAnsi="Calibri"/>
            </w:rPr>
            <w:instrText xml:space="preserve"> TOC \o "1-3" \h \z \u </w:instrText>
          </w:r>
          <w:r w:rsidRPr="000C07C3">
            <w:rPr>
              <w:rFonts w:ascii="Calibri" w:hAnsi="Calibri"/>
              <w:b w:val="0"/>
            </w:rPr>
            <w:fldChar w:fldCharType="separate"/>
          </w:r>
          <w:r w:rsidRPr="000C07C3">
            <w:rPr>
              <w:rFonts w:ascii="Calibri" w:hAnsi="Calibri"/>
              <w:noProof/>
            </w:rPr>
            <w:t>Glossary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_Toc284565945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3</w:t>
          </w:r>
          <w:r w:rsidRPr="000C07C3">
            <w:rPr>
              <w:rFonts w:ascii="Calibri" w:hAnsi="Calibri"/>
              <w:noProof/>
            </w:rPr>
            <w:fldChar w:fldCharType="end"/>
          </w:r>
        </w:p>
        <w:p w14:paraId="40A10C7E" w14:textId="77777777" w:rsidR="00787B9C" w:rsidRPr="000C07C3" w:rsidRDefault="00787B9C">
          <w:pPr>
            <w:pStyle w:val="TOC1"/>
            <w:tabs>
              <w:tab w:val="right" w:leader="dot" w:pos="9730"/>
            </w:tabs>
            <w:rPr>
              <w:rFonts w:ascii="Calibri" w:hAnsi="Calibri"/>
              <w:b w:val="0"/>
              <w:noProof/>
              <w:lang w:val="en-US-POSIX" w:eastAsia="ja-JP"/>
            </w:rPr>
          </w:pPr>
          <w:r w:rsidRPr="000C07C3">
            <w:rPr>
              <w:rFonts w:ascii="Calibri" w:hAnsi="Calibri"/>
              <w:noProof/>
            </w:rPr>
            <w:t>Section I: Source and Applicability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_Toc284565946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4</w:t>
          </w:r>
          <w:r w:rsidRPr="000C07C3">
            <w:rPr>
              <w:rFonts w:ascii="Calibri" w:hAnsi="Calibri"/>
              <w:noProof/>
            </w:rPr>
            <w:fldChar w:fldCharType="end"/>
          </w:r>
        </w:p>
        <w:p w14:paraId="7D690ADF" w14:textId="77777777" w:rsidR="00787B9C" w:rsidRPr="000C07C3" w:rsidRDefault="00787B9C">
          <w:pPr>
            <w:pStyle w:val="TOC1"/>
            <w:tabs>
              <w:tab w:val="right" w:leader="dot" w:pos="9730"/>
            </w:tabs>
            <w:rPr>
              <w:rFonts w:ascii="Calibri" w:hAnsi="Calibri"/>
              <w:b w:val="0"/>
              <w:noProof/>
              <w:lang w:val="en-US-POSIX" w:eastAsia="ja-JP"/>
            </w:rPr>
          </w:pPr>
          <w:r w:rsidRPr="000C07C3">
            <w:rPr>
              <w:rFonts w:ascii="Calibri" w:hAnsi="Calibri"/>
              <w:noProof/>
            </w:rPr>
            <w:t>Section II: Baseline Methodology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_Toc284565947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4</w:t>
          </w:r>
          <w:r w:rsidRPr="000C07C3">
            <w:rPr>
              <w:rFonts w:ascii="Calibri" w:hAnsi="Calibri"/>
              <w:noProof/>
            </w:rPr>
            <w:fldChar w:fldCharType="end"/>
          </w:r>
        </w:p>
        <w:p w14:paraId="41D309B1"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1.</w:t>
          </w:r>
          <w:r w:rsidRPr="000C07C3">
            <w:rPr>
              <w:rFonts w:ascii="Calibri" w:hAnsi="Calibri"/>
              <w:b w:val="0"/>
              <w:noProof/>
              <w:sz w:val="24"/>
              <w:szCs w:val="24"/>
              <w:lang w:val="en-US-POSIX" w:eastAsia="ja-JP"/>
            </w:rPr>
            <w:tab/>
          </w:r>
          <w:r w:rsidRPr="00787B9C">
            <w:rPr>
              <w:rFonts w:ascii="Calibri" w:hAnsi="Calibri"/>
              <w:noProof/>
            </w:rPr>
            <w:t>Project Boundary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_Toc284565948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4</w:t>
          </w:r>
          <w:r w:rsidRPr="000C07C3">
            <w:rPr>
              <w:rFonts w:ascii="Calibri" w:hAnsi="Calibri"/>
              <w:noProof/>
            </w:rPr>
            <w:fldChar w:fldCharType="end"/>
          </w:r>
        </w:p>
        <w:p w14:paraId="5827AEBB"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2.</w:t>
          </w:r>
          <w:r w:rsidRPr="000C07C3">
            <w:rPr>
              <w:rFonts w:ascii="Calibri" w:hAnsi="Calibri"/>
              <w:b w:val="0"/>
              <w:noProof/>
              <w:sz w:val="24"/>
              <w:szCs w:val="24"/>
              <w:lang w:val="en-US-POSIX" w:eastAsia="ja-JP"/>
            </w:rPr>
            <w:tab/>
          </w:r>
          <w:r w:rsidRPr="00787B9C">
            <w:rPr>
              <w:rFonts w:ascii="Calibri" w:hAnsi="Calibri"/>
              <w:noProof/>
            </w:rPr>
            <w:t>Emissions sources included in the project boundary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_Toc284565949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4</w:t>
          </w:r>
          <w:r w:rsidRPr="000C07C3">
            <w:rPr>
              <w:rFonts w:ascii="Calibri" w:hAnsi="Calibri"/>
              <w:noProof/>
            </w:rPr>
            <w:fldChar w:fldCharType="end"/>
          </w:r>
        </w:p>
        <w:p w14:paraId="05671733"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3.</w:t>
          </w:r>
          <w:r w:rsidRPr="000C07C3">
            <w:rPr>
              <w:rFonts w:ascii="Calibri" w:hAnsi="Calibri"/>
              <w:b w:val="0"/>
              <w:noProof/>
              <w:sz w:val="24"/>
              <w:szCs w:val="24"/>
              <w:lang w:val="en-US-POSIX" w:eastAsia="ja-JP"/>
            </w:rPr>
            <w:tab/>
          </w:r>
          <w:r w:rsidRPr="00787B9C">
            <w:rPr>
              <w:rFonts w:ascii="Calibri" w:hAnsi="Calibri"/>
              <w:noProof/>
            </w:rPr>
            <w:t>Baseline Scenario</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_Toc284565950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5</w:t>
          </w:r>
          <w:r w:rsidRPr="000C07C3">
            <w:rPr>
              <w:rFonts w:ascii="Calibri" w:hAnsi="Calibri"/>
              <w:noProof/>
            </w:rPr>
            <w:fldChar w:fldCharType="end"/>
          </w:r>
        </w:p>
        <w:p w14:paraId="5EF1BC25"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4.</w:t>
          </w:r>
          <w:r w:rsidRPr="000C07C3">
            <w:rPr>
              <w:rFonts w:ascii="Calibri" w:hAnsi="Calibri"/>
              <w:b w:val="0"/>
              <w:noProof/>
              <w:sz w:val="24"/>
              <w:szCs w:val="24"/>
              <w:lang w:val="en-US-POSIX" w:eastAsia="ja-JP"/>
            </w:rPr>
            <w:tab/>
          </w:r>
          <w:r w:rsidRPr="00787B9C">
            <w:rPr>
              <w:rFonts w:ascii="Calibri" w:hAnsi="Calibri"/>
              <w:noProof/>
            </w:rPr>
            <w:t>Project Scenario</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_Toc284565951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5</w:t>
          </w:r>
          <w:r w:rsidRPr="000C07C3">
            <w:rPr>
              <w:rFonts w:ascii="Calibri" w:hAnsi="Calibri"/>
              <w:noProof/>
            </w:rPr>
            <w:fldChar w:fldCharType="end"/>
          </w:r>
        </w:p>
        <w:p w14:paraId="7ACBAF41"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5.</w:t>
          </w:r>
          <w:r w:rsidRPr="000C07C3">
            <w:rPr>
              <w:rFonts w:ascii="Calibri" w:hAnsi="Calibri"/>
              <w:b w:val="0"/>
              <w:noProof/>
              <w:sz w:val="24"/>
              <w:szCs w:val="24"/>
              <w:lang w:val="en-US-POSIX" w:eastAsia="ja-JP"/>
            </w:rPr>
            <w:tab/>
          </w:r>
          <w:r w:rsidRPr="00787B9C">
            <w:rPr>
              <w:rFonts w:ascii="Calibri" w:hAnsi="Calibri"/>
              <w:noProof/>
            </w:rPr>
            <w:t>Baseline Studies</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_Toc284565952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5</w:t>
          </w:r>
          <w:r w:rsidRPr="000C07C3">
            <w:rPr>
              <w:rFonts w:ascii="Calibri" w:hAnsi="Calibri"/>
              <w:noProof/>
            </w:rPr>
            <w:fldChar w:fldCharType="end"/>
          </w:r>
        </w:p>
        <w:p w14:paraId="730F4C51"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6.</w:t>
          </w:r>
          <w:r w:rsidRPr="000C07C3">
            <w:rPr>
              <w:rFonts w:ascii="Calibri" w:hAnsi="Calibri"/>
              <w:b w:val="0"/>
              <w:noProof/>
              <w:sz w:val="24"/>
              <w:szCs w:val="24"/>
              <w:lang w:val="en-US-POSIX" w:eastAsia="ja-JP"/>
            </w:rPr>
            <w:tab/>
          </w:r>
          <w:r w:rsidRPr="00787B9C">
            <w:rPr>
              <w:rFonts w:ascii="Calibri" w:hAnsi="Calibri"/>
              <w:noProof/>
            </w:rPr>
            <w:t>Project Studies</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_Toc284565953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6</w:t>
          </w:r>
          <w:r w:rsidRPr="000C07C3">
            <w:rPr>
              <w:rFonts w:ascii="Calibri" w:hAnsi="Calibri"/>
              <w:noProof/>
            </w:rPr>
            <w:fldChar w:fldCharType="end"/>
          </w:r>
        </w:p>
        <w:p w14:paraId="2CEFBB6F"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7.</w:t>
          </w:r>
          <w:r w:rsidRPr="000C07C3">
            <w:rPr>
              <w:rFonts w:ascii="Calibri" w:hAnsi="Calibri"/>
              <w:b w:val="0"/>
              <w:noProof/>
              <w:sz w:val="24"/>
              <w:szCs w:val="24"/>
              <w:lang w:val="en-US-POSIX" w:eastAsia="ja-JP"/>
            </w:rPr>
            <w:tab/>
          </w:r>
          <w:r w:rsidRPr="00787B9C">
            <w:rPr>
              <w:rFonts w:ascii="Calibri" w:hAnsi="Calibri"/>
              <w:noProof/>
            </w:rPr>
            <w:t>Calculation of Emission Reductions for BC and Co-emitted Species</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_Toc284565954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6</w:t>
          </w:r>
          <w:r w:rsidRPr="000C07C3">
            <w:rPr>
              <w:rFonts w:ascii="Calibri" w:hAnsi="Calibri"/>
              <w:noProof/>
            </w:rPr>
            <w:fldChar w:fldCharType="end"/>
          </w:r>
        </w:p>
        <w:p w14:paraId="03F65C7B"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noProof/>
            </w:rPr>
            <w:t>8.</w:t>
          </w:r>
          <w:r w:rsidRPr="000C07C3">
            <w:rPr>
              <w:rFonts w:ascii="Calibri" w:hAnsi="Calibri"/>
              <w:b w:val="0"/>
              <w:noProof/>
              <w:sz w:val="24"/>
              <w:szCs w:val="24"/>
              <w:lang w:val="en-US-POSIX" w:eastAsia="ja-JP"/>
            </w:rPr>
            <w:tab/>
          </w:r>
          <w:r w:rsidRPr="00787B9C">
            <w:rPr>
              <w:rFonts w:ascii="Calibri" w:hAnsi="Calibri"/>
              <w:iCs/>
              <w:noProof/>
            </w:rPr>
            <w:t>Data and Parameters Not Monitored over the Crediting Period</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_Toc284565955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7</w:t>
          </w:r>
          <w:r w:rsidRPr="000C07C3">
            <w:rPr>
              <w:rFonts w:ascii="Calibri" w:hAnsi="Calibri"/>
              <w:noProof/>
            </w:rPr>
            <w:fldChar w:fldCharType="end"/>
          </w:r>
        </w:p>
        <w:p w14:paraId="1D469548" w14:textId="77777777" w:rsidR="00787B9C" w:rsidRPr="000C07C3" w:rsidRDefault="00787B9C">
          <w:pPr>
            <w:pStyle w:val="TOC1"/>
            <w:tabs>
              <w:tab w:val="right" w:leader="dot" w:pos="9730"/>
            </w:tabs>
            <w:rPr>
              <w:rFonts w:ascii="Calibri" w:hAnsi="Calibri"/>
              <w:b w:val="0"/>
              <w:noProof/>
              <w:lang w:val="en-US-POSIX" w:eastAsia="ja-JP"/>
            </w:rPr>
          </w:pPr>
          <w:r w:rsidRPr="000C07C3">
            <w:rPr>
              <w:rFonts w:ascii="Calibri" w:hAnsi="Calibri"/>
              <w:noProof/>
            </w:rPr>
            <w:t>Section III:  Monitoring Methodology</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_Toc284565956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8</w:t>
          </w:r>
          <w:r w:rsidRPr="000C07C3">
            <w:rPr>
              <w:rFonts w:ascii="Calibri" w:hAnsi="Calibri"/>
              <w:noProof/>
            </w:rPr>
            <w:fldChar w:fldCharType="end"/>
          </w:r>
        </w:p>
        <w:p w14:paraId="37D9A048"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iCs/>
              <w:noProof/>
            </w:rPr>
            <w:t>1.</w:t>
          </w:r>
          <w:r w:rsidRPr="000C07C3">
            <w:rPr>
              <w:rFonts w:ascii="Calibri" w:hAnsi="Calibri"/>
              <w:b w:val="0"/>
              <w:noProof/>
              <w:sz w:val="24"/>
              <w:szCs w:val="24"/>
              <w:lang w:val="en-US-POSIX" w:eastAsia="ja-JP"/>
            </w:rPr>
            <w:tab/>
          </w:r>
          <w:r w:rsidRPr="00787B9C">
            <w:rPr>
              <w:rFonts w:ascii="Calibri" w:hAnsi="Calibri"/>
              <w:iCs/>
              <w:noProof/>
            </w:rPr>
            <w:t>Monitoring Procedure</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_Toc284565957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8</w:t>
          </w:r>
          <w:r w:rsidRPr="000C07C3">
            <w:rPr>
              <w:rFonts w:ascii="Calibri" w:hAnsi="Calibri"/>
              <w:noProof/>
            </w:rPr>
            <w:fldChar w:fldCharType="end"/>
          </w:r>
        </w:p>
        <w:p w14:paraId="32E6BBAE"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iCs/>
              <w:noProof/>
            </w:rPr>
            <w:t>2.</w:t>
          </w:r>
          <w:r w:rsidRPr="000C07C3">
            <w:rPr>
              <w:rFonts w:ascii="Calibri" w:hAnsi="Calibri"/>
              <w:b w:val="0"/>
              <w:noProof/>
              <w:sz w:val="24"/>
              <w:szCs w:val="24"/>
              <w:lang w:val="en-US-POSIX" w:eastAsia="ja-JP"/>
            </w:rPr>
            <w:tab/>
          </w:r>
          <w:r w:rsidRPr="00787B9C">
            <w:rPr>
              <w:rFonts w:ascii="Calibri" w:hAnsi="Calibri"/>
              <w:iCs/>
              <w:noProof/>
            </w:rPr>
            <w:t>Data and Parameters monitored over the crediting period</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_Toc284565958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8</w:t>
          </w:r>
          <w:r w:rsidRPr="000C07C3">
            <w:rPr>
              <w:rFonts w:ascii="Calibri" w:hAnsi="Calibri"/>
              <w:noProof/>
            </w:rPr>
            <w:fldChar w:fldCharType="end"/>
          </w:r>
        </w:p>
        <w:p w14:paraId="58BACDAA" w14:textId="77777777" w:rsidR="00787B9C" w:rsidRPr="000C07C3" w:rsidRDefault="00787B9C">
          <w:pPr>
            <w:pStyle w:val="TOC2"/>
            <w:tabs>
              <w:tab w:val="left" w:pos="650"/>
              <w:tab w:val="right" w:leader="dot" w:pos="9730"/>
            </w:tabs>
            <w:rPr>
              <w:rFonts w:ascii="Calibri" w:hAnsi="Calibri"/>
              <w:b w:val="0"/>
              <w:noProof/>
              <w:sz w:val="24"/>
              <w:szCs w:val="24"/>
              <w:lang w:val="en-US-POSIX" w:eastAsia="ja-JP"/>
            </w:rPr>
          </w:pPr>
          <w:r w:rsidRPr="00787B9C">
            <w:rPr>
              <w:rFonts w:ascii="Calibri" w:hAnsi="Calibri"/>
              <w:iCs/>
              <w:noProof/>
            </w:rPr>
            <w:t>3.</w:t>
          </w:r>
          <w:r w:rsidRPr="000C07C3">
            <w:rPr>
              <w:rFonts w:ascii="Calibri" w:hAnsi="Calibri"/>
              <w:b w:val="0"/>
              <w:noProof/>
              <w:sz w:val="24"/>
              <w:szCs w:val="24"/>
              <w:lang w:val="en-US-POSIX" w:eastAsia="ja-JP"/>
            </w:rPr>
            <w:tab/>
          </w:r>
          <w:r w:rsidRPr="00787B9C">
            <w:rPr>
              <w:rFonts w:ascii="Calibri" w:hAnsi="Calibri"/>
              <w:iCs/>
              <w:noProof/>
            </w:rPr>
            <w:t>Determining Emission Factors for BC and OC</w:t>
          </w:r>
          <w:r w:rsidRPr="000C07C3">
            <w:rPr>
              <w:rFonts w:ascii="Calibri" w:hAnsi="Calibri"/>
              <w:noProof/>
            </w:rPr>
            <w:tab/>
          </w:r>
          <w:r w:rsidRPr="000C07C3">
            <w:rPr>
              <w:rFonts w:ascii="Calibri" w:hAnsi="Calibri"/>
              <w:noProof/>
            </w:rPr>
            <w:fldChar w:fldCharType="begin"/>
          </w:r>
          <w:r w:rsidRPr="000C07C3">
            <w:rPr>
              <w:rFonts w:ascii="Calibri" w:hAnsi="Calibri"/>
              <w:noProof/>
            </w:rPr>
            <w:instrText xml:space="preserve"> PAGEREF _Toc284565959 \h </w:instrText>
          </w:r>
          <w:r w:rsidRPr="000C07C3">
            <w:rPr>
              <w:rFonts w:ascii="Calibri" w:hAnsi="Calibri"/>
              <w:noProof/>
            </w:rPr>
          </w:r>
          <w:r w:rsidRPr="000C07C3">
            <w:rPr>
              <w:rFonts w:ascii="Calibri" w:hAnsi="Calibri"/>
              <w:noProof/>
            </w:rPr>
            <w:fldChar w:fldCharType="separate"/>
          </w:r>
          <w:r w:rsidRPr="000C07C3">
            <w:rPr>
              <w:rFonts w:ascii="Calibri" w:hAnsi="Calibri"/>
              <w:noProof/>
            </w:rPr>
            <w:t>10</w:t>
          </w:r>
          <w:r w:rsidRPr="000C07C3">
            <w:rPr>
              <w:rFonts w:ascii="Calibri" w:hAnsi="Calibri"/>
              <w:noProof/>
            </w:rPr>
            <w:fldChar w:fldCharType="end"/>
          </w:r>
        </w:p>
        <w:p w14:paraId="203F959D" w14:textId="34899B62" w:rsidR="00787B9C" w:rsidRDefault="00787B9C">
          <w:r w:rsidRPr="000C07C3">
            <w:rPr>
              <w:rFonts w:ascii="Calibri" w:hAnsi="Calibri"/>
              <w:b/>
              <w:bCs/>
              <w:noProof/>
            </w:rPr>
            <w:fldChar w:fldCharType="end"/>
          </w:r>
        </w:p>
      </w:sdtContent>
    </w:sdt>
    <w:p w14:paraId="18E63E43" w14:textId="77777777" w:rsidR="00787B9C" w:rsidRDefault="00787B9C" w:rsidP="00787B9C">
      <w:pPr>
        <w:pStyle w:val="Heading1"/>
      </w:pPr>
    </w:p>
    <w:p w14:paraId="6D82FF12" w14:textId="77777777" w:rsidR="00787B9C" w:rsidRDefault="00787B9C">
      <w:pPr>
        <w:rPr>
          <w:rFonts w:asciiTheme="majorHAnsi" w:eastAsiaTheme="majorEastAsia" w:hAnsiTheme="majorHAnsi" w:cstheme="majorBidi"/>
          <w:b/>
          <w:bCs/>
          <w:color w:val="345A8A" w:themeColor="accent1" w:themeShade="B5"/>
          <w:szCs w:val="32"/>
        </w:rPr>
      </w:pPr>
      <w:r>
        <w:br w:type="page"/>
      </w:r>
    </w:p>
    <w:p w14:paraId="154AB138" w14:textId="61B4BB51" w:rsidR="00B12C3D" w:rsidRDefault="00B12C3D" w:rsidP="000C07C3">
      <w:pPr>
        <w:pStyle w:val="Heading1"/>
      </w:pPr>
      <w:bookmarkStart w:id="5" w:name="_Toc284565945"/>
      <w:r w:rsidRPr="004C6BFB">
        <w:t>Glossary</w:t>
      </w:r>
      <w:bookmarkEnd w:id="5"/>
      <w:bookmarkEnd w:id="4"/>
    </w:p>
    <w:p w14:paraId="6A8BA201" w14:textId="77777777" w:rsidR="004C5D56" w:rsidRPr="004C6BFB" w:rsidRDefault="004C5D56" w:rsidP="004C6BFB">
      <w:pPr>
        <w:rPr>
          <w:rFonts w:ascii="Calibri" w:eastAsiaTheme="majorEastAsia" w:hAnsi="Calibri" w:cstheme="majorBidi"/>
          <w:b/>
          <w:bCs/>
          <w:color w:val="4F81BD" w:themeColor="accent1"/>
          <w:sz w:val="22"/>
          <w:szCs w:val="26"/>
        </w:rPr>
      </w:pPr>
    </w:p>
    <w:tbl>
      <w:tblPr>
        <w:tblStyle w:val="TableGrid"/>
        <w:tblW w:w="0" w:type="auto"/>
        <w:tblInd w:w="108" w:type="dxa"/>
        <w:tblLook w:val="04A0" w:firstRow="1" w:lastRow="0" w:firstColumn="1" w:lastColumn="0" w:noHBand="0" w:noVBand="1"/>
      </w:tblPr>
      <w:tblGrid>
        <w:gridCol w:w="1890"/>
        <w:gridCol w:w="7830"/>
      </w:tblGrid>
      <w:tr w:rsidR="00B12C3D" w:rsidRPr="00C00C72" w14:paraId="15A95766" w14:textId="77777777" w:rsidTr="00386CDB">
        <w:tc>
          <w:tcPr>
            <w:tcW w:w="1890" w:type="dxa"/>
          </w:tcPr>
          <w:p w14:paraId="34B93D30" w14:textId="77777777" w:rsidR="00B12C3D" w:rsidRPr="00C00C72" w:rsidRDefault="00B12C3D" w:rsidP="00386CDB">
            <w:pPr>
              <w:widowControl w:val="0"/>
              <w:autoSpaceDE w:val="0"/>
              <w:autoSpaceDN w:val="0"/>
              <w:adjustRightInd w:val="0"/>
              <w:rPr>
                <w:rFonts w:ascii="Calibri" w:hAnsi="Calibri"/>
                <w:sz w:val="20"/>
                <w:szCs w:val="20"/>
              </w:rPr>
            </w:pPr>
            <w:r w:rsidRPr="00C00C72">
              <w:rPr>
                <w:rFonts w:ascii="Calibri" w:hAnsi="Calibri"/>
                <w:sz w:val="20"/>
                <w:szCs w:val="20"/>
              </w:rPr>
              <w:t>SLCFs</w:t>
            </w:r>
            <w:r>
              <w:rPr>
                <w:rFonts w:ascii="Calibri" w:hAnsi="Calibri"/>
                <w:sz w:val="20"/>
                <w:szCs w:val="20"/>
              </w:rPr>
              <w:t>/</w:t>
            </w:r>
            <w:r w:rsidRPr="00C00C72">
              <w:rPr>
                <w:rFonts w:ascii="Calibri" w:hAnsi="Calibri"/>
                <w:sz w:val="20"/>
                <w:szCs w:val="20"/>
              </w:rPr>
              <w:t xml:space="preserve"> SLCPs</w:t>
            </w:r>
          </w:p>
        </w:tc>
        <w:tc>
          <w:tcPr>
            <w:tcW w:w="7830" w:type="dxa"/>
          </w:tcPr>
          <w:p w14:paraId="05A34AAC" w14:textId="601631C8" w:rsidR="00006A2D" w:rsidRDefault="00B12C3D" w:rsidP="00006A2D">
            <w:pPr>
              <w:jc w:val="both"/>
              <w:rPr>
                <w:rFonts w:ascii="Calibri" w:hAnsi="Calibri"/>
                <w:sz w:val="20"/>
                <w:szCs w:val="20"/>
              </w:rPr>
            </w:pPr>
            <w:r>
              <w:rPr>
                <w:rFonts w:ascii="Calibri" w:hAnsi="Calibri"/>
                <w:sz w:val="20"/>
                <w:szCs w:val="20"/>
              </w:rPr>
              <w:t>S</w:t>
            </w:r>
            <w:r w:rsidRPr="00C00C72">
              <w:rPr>
                <w:rFonts w:ascii="Calibri" w:hAnsi="Calibri"/>
                <w:sz w:val="20"/>
                <w:szCs w:val="20"/>
              </w:rPr>
              <w:t>hort-liv</w:t>
            </w:r>
            <w:r>
              <w:rPr>
                <w:rFonts w:ascii="Calibri" w:hAnsi="Calibri"/>
                <w:sz w:val="20"/>
                <w:szCs w:val="20"/>
              </w:rPr>
              <w:t xml:space="preserve">ed climate forcers (SLCFs)/Short-lived climate pollutants </w:t>
            </w:r>
            <w:r w:rsidRPr="00C00C72">
              <w:rPr>
                <w:rFonts w:ascii="Calibri" w:hAnsi="Calibri"/>
                <w:sz w:val="20"/>
                <w:szCs w:val="20"/>
              </w:rPr>
              <w:t>(SLCPs)</w:t>
            </w:r>
            <w:r w:rsidR="00DA7ED6">
              <w:rPr>
                <w:rFonts w:ascii="Calibri" w:hAnsi="Calibri"/>
                <w:sz w:val="20"/>
                <w:szCs w:val="20"/>
              </w:rPr>
              <w:t xml:space="preserve"> include compounds such as black carbon (BC), </w:t>
            </w:r>
            <w:r w:rsidR="00DA7ED6" w:rsidRPr="00DA7ED6">
              <w:rPr>
                <w:rFonts w:ascii="Calibri" w:hAnsi="Calibri"/>
                <w:sz w:val="20"/>
                <w:szCs w:val="20"/>
              </w:rPr>
              <w:t>methane (CH</w:t>
            </w:r>
            <w:r w:rsidR="00DA7ED6" w:rsidRPr="009D73CA">
              <w:rPr>
                <w:rFonts w:ascii="Calibri" w:hAnsi="Calibri"/>
                <w:sz w:val="20"/>
                <w:szCs w:val="20"/>
                <w:vertAlign w:val="subscript"/>
              </w:rPr>
              <w:t>4</w:t>
            </w:r>
            <w:r w:rsidR="00DA7ED6" w:rsidRPr="00DA7ED6">
              <w:rPr>
                <w:rFonts w:ascii="Calibri" w:hAnsi="Calibri"/>
                <w:sz w:val="20"/>
                <w:szCs w:val="20"/>
              </w:rPr>
              <w:t>), tropospheric ozone (O</w:t>
            </w:r>
            <w:r w:rsidR="00DA7ED6" w:rsidRPr="009D73CA">
              <w:rPr>
                <w:rFonts w:ascii="Calibri" w:hAnsi="Calibri"/>
                <w:sz w:val="20"/>
                <w:szCs w:val="20"/>
                <w:vertAlign w:val="subscript"/>
              </w:rPr>
              <w:t>3</w:t>
            </w:r>
            <w:r w:rsidR="00DA7ED6" w:rsidRPr="00DA7ED6">
              <w:rPr>
                <w:rFonts w:ascii="Calibri" w:hAnsi="Calibri"/>
                <w:sz w:val="20"/>
                <w:szCs w:val="20"/>
              </w:rPr>
              <w:t>),</w:t>
            </w:r>
            <w:r w:rsidR="00DA7ED6">
              <w:rPr>
                <w:rFonts w:ascii="Calibri" w:hAnsi="Calibri"/>
                <w:sz w:val="20"/>
                <w:szCs w:val="20"/>
              </w:rPr>
              <w:t xml:space="preserve"> </w:t>
            </w:r>
            <w:r w:rsidR="00DA7ED6" w:rsidRPr="00DA7ED6">
              <w:rPr>
                <w:rFonts w:ascii="Calibri" w:hAnsi="Calibri"/>
                <w:sz w:val="20"/>
                <w:szCs w:val="20"/>
              </w:rPr>
              <w:t>and many hydrofluorocarbons (HFCs)</w:t>
            </w:r>
            <w:r w:rsidR="00DA7ED6">
              <w:rPr>
                <w:rFonts w:ascii="Calibri" w:hAnsi="Calibri"/>
                <w:sz w:val="20"/>
                <w:szCs w:val="20"/>
              </w:rPr>
              <w:t xml:space="preserve">. </w:t>
            </w:r>
            <w:r w:rsidRPr="00C00C72">
              <w:rPr>
                <w:rFonts w:ascii="Calibri" w:hAnsi="Calibri"/>
                <w:sz w:val="20"/>
                <w:szCs w:val="20"/>
              </w:rPr>
              <w:t>Th</w:t>
            </w:r>
            <w:r w:rsidR="00B27B2C">
              <w:rPr>
                <w:rFonts w:ascii="Calibri" w:hAnsi="Calibri"/>
                <w:sz w:val="20"/>
                <w:szCs w:val="20"/>
              </w:rPr>
              <w:t>ese</w:t>
            </w:r>
            <w:r w:rsidRPr="00C00C72">
              <w:rPr>
                <w:rFonts w:ascii="Calibri" w:hAnsi="Calibri"/>
                <w:sz w:val="20"/>
                <w:szCs w:val="20"/>
              </w:rPr>
              <w:t xml:space="preserve"> compounds </w:t>
            </w:r>
            <w:r w:rsidR="008326DA">
              <w:rPr>
                <w:rFonts w:ascii="Calibri" w:hAnsi="Calibri"/>
                <w:sz w:val="20"/>
                <w:szCs w:val="20"/>
              </w:rPr>
              <w:t xml:space="preserve">have </w:t>
            </w:r>
            <w:r w:rsidRPr="00C00C72">
              <w:rPr>
                <w:rFonts w:ascii="Calibri" w:hAnsi="Calibri"/>
                <w:sz w:val="20"/>
                <w:szCs w:val="20"/>
              </w:rPr>
              <w:t xml:space="preserve">short lifetimes in the atmosphere compared to </w:t>
            </w:r>
            <w:r w:rsidR="002B7488">
              <w:rPr>
                <w:rFonts w:ascii="Calibri" w:hAnsi="Calibri"/>
                <w:sz w:val="20"/>
                <w:szCs w:val="20"/>
              </w:rPr>
              <w:t>l</w:t>
            </w:r>
            <w:r w:rsidR="00DA7ED6">
              <w:rPr>
                <w:rFonts w:ascii="Calibri" w:hAnsi="Calibri"/>
                <w:sz w:val="20"/>
                <w:szCs w:val="20"/>
              </w:rPr>
              <w:t>ong</w:t>
            </w:r>
            <w:r w:rsidR="008326DA">
              <w:rPr>
                <w:rFonts w:ascii="Calibri" w:hAnsi="Calibri"/>
                <w:sz w:val="20"/>
                <w:szCs w:val="20"/>
              </w:rPr>
              <w:t>-</w:t>
            </w:r>
            <w:r w:rsidR="00DA7ED6">
              <w:rPr>
                <w:rFonts w:ascii="Calibri" w:hAnsi="Calibri"/>
                <w:sz w:val="20"/>
                <w:szCs w:val="20"/>
              </w:rPr>
              <w:t xml:space="preserve">lived </w:t>
            </w:r>
            <w:r w:rsidRPr="00C00C72">
              <w:rPr>
                <w:rFonts w:ascii="Calibri" w:hAnsi="Calibri"/>
                <w:sz w:val="20"/>
                <w:szCs w:val="20"/>
              </w:rPr>
              <w:t>GHGs</w:t>
            </w:r>
            <w:r w:rsidR="00DA7ED6">
              <w:rPr>
                <w:rFonts w:ascii="Calibri" w:hAnsi="Calibri"/>
                <w:sz w:val="20"/>
                <w:szCs w:val="20"/>
              </w:rPr>
              <w:t xml:space="preserve"> (LL-GHGs)</w:t>
            </w:r>
            <w:r w:rsidR="008326DA">
              <w:rPr>
                <w:rFonts w:ascii="Calibri" w:hAnsi="Calibri"/>
                <w:sz w:val="20"/>
                <w:szCs w:val="20"/>
              </w:rPr>
              <w:t xml:space="preserve">. </w:t>
            </w:r>
            <w:r w:rsidR="006B413E">
              <w:rPr>
                <w:rFonts w:ascii="Calibri" w:hAnsi="Calibri"/>
                <w:sz w:val="20"/>
                <w:szCs w:val="20"/>
              </w:rPr>
              <w:t>Although their concentrations/loadings can be elevated by human</w:t>
            </w:r>
            <w:r w:rsidR="008326DA">
              <w:rPr>
                <w:rFonts w:ascii="Calibri" w:hAnsi="Calibri"/>
                <w:sz w:val="20"/>
                <w:szCs w:val="20"/>
              </w:rPr>
              <w:t>-related</w:t>
            </w:r>
            <w:r w:rsidR="006B413E">
              <w:rPr>
                <w:rFonts w:ascii="Calibri" w:hAnsi="Calibri"/>
                <w:sz w:val="20"/>
                <w:szCs w:val="20"/>
              </w:rPr>
              <w:t xml:space="preserve"> activities and emissions, t</w:t>
            </w:r>
            <w:r w:rsidRPr="00C00C72">
              <w:rPr>
                <w:rFonts w:ascii="Calibri" w:hAnsi="Calibri"/>
                <w:sz w:val="20"/>
                <w:szCs w:val="20"/>
              </w:rPr>
              <w:t xml:space="preserve">hese compounds do not accumulate in the atmosphere </w:t>
            </w:r>
            <w:r w:rsidR="006B413E">
              <w:rPr>
                <w:rFonts w:ascii="Calibri" w:hAnsi="Calibri"/>
                <w:sz w:val="20"/>
                <w:szCs w:val="20"/>
              </w:rPr>
              <w:t>over multi-</w:t>
            </w:r>
            <w:r w:rsidRPr="00C00C72">
              <w:rPr>
                <w:rFonts w:ascii="Calibri" w:hAnsi="Calibri"/>
                <w:sz w:val="20"/>
                <w:szCs w:val="20"/>
              </w:rPr>
              <w:t xml:space="preserve">decadal </w:t>
            </w:r>
            <w:r w:rsidR="00597F56">
              <w:rPr>
                <w:rFonts w:ascii="Calibri" w:hAnsi="Calibri"/>
                <w:sz w:val="20"/>
                <w:szCs w:val="20"/>
              </w:rPr>
              <w:t>to</w:t>
            </w:r>
            <w:r w:rsidR="00366D27" w:rsidRPr="00C00C72">
              <w:rPr>
                <w:rFonts w:ascii="Calibri" w:hAnsi="Calibri"/>
                <w:sz w:val="20"/>
                <w:szCs w:val="20"/>
              </w:rPr>
              <w:t xml:space="preserve"> </w:t>
            </w:r>
            <w:r w:rsidRPr="00C00C72">
              <w:rPr>
                <w:rFonts w:ascii="Calibri" w:hAnsi="Calibri"/>
                <w:sz w:val="20"/>
                <w:szCs w:val="20"/>
              </w:rPr>
              <w:t>centennial time scales</w:t>
            </w:r>
            <w:r w:rsidR="006B413E">
              <w:rPr>
                <w:rFonts w:ascii="Calibri" w:hAnsi="Calibri"/>
                <w:sz w:val="20"/>
                <w:szCs w:val="20"/>
              </w:rPr>
              <w:t xml:space="preserve"> and longer</w:t>
            </w:r>
            <w:r w:rsidRPr="00C00C72">
              <w:rPr>
                <w:rFonts w:ascii="Calibri" w:hAnsi="Calibri"/>
                <w:sz w:val="20"/>
                <w:szCs w:val="20"/>
              </w:rPr>
              <w:t>, and so their effect</w:t>
            </w:r>
            <w:r w:rsidR="006B413E">
              <w:rPr>
                <w:rFonts w:ascii="Calibri" w:hAnsi="Calibri"/>
                <w:sz w:val="20"/>
                <w:szCs w:val="20"/>
              </w:rPr>
              <w:t>s</w:t>
            </w:r>
            <w:r w:rsidRPr="00C00C72">
              <w:rPr>
                <w:rFonts w:ascii="Calibri" w:hAnsi="Calibri"/>
                <w:sz w:val="20"/>
                <w:szCs w:val="20"/>
              </w:rPr>
              <w:t xml:space="preserve"> on climate</w:t>
            </w:r>
            <w:r w:rsidR="00B27B2C">
              <w:rPr>
                <w:rFonts w:ascii="Calibri" w:hAnsi="Calibri"/>
                <w:sz w:val="20"/>
                <w:szCs w:val="20"/>
              </w:rPr>
              <w:t xml:space="preserve"> </w:t>
            </w:r>
            <w:r w:rsidR="00366D27">
              <w:rPr>
                <w:rFonts w:ascii="Calibri" w:hAnsi="Calibri"/>
                <w:sz w:val="20"/>
                <w:szCs w:val="20"/>
              </w:rPr>
              <w:t xml:space="preserve">are </w:t>
            </w:r>
            <w:r w:rsidR="00B27B2C">
              <w:rPr>
                <w:rFonts w:ascii="Calibri" w:hAnsi="Calibri"/>
                <w:sz w:val="20"/>
                <w:szCs w:val="20"/>
              </w:rPr>
              <w:t>shorter lived,</w:t>
            </w:r>
            <w:r w:rsidR="006B413E" w:rsidRPr="00C00C72">
              <w:rPr>
                <w:rFonts w:ascii="Calibri" w:hAnsi="Calibri"/>
                <w:sz w:val="20"/>
                <w:szCs w:val="20"/>
              </w:rPr>
              <w:t xml:space="preserve"> </w:t>
            </w:r>
            <w:r w:rsidRPr="00C00C72">
              <w:rPr>
                <w:rFonts w:ascii="Calibri" w:hAnsi="Calibri"/>
                <w:sz w:val="20"/>
                <w:szCs w:val="20"/>
              </w:rPr>
              <w:t xml:space="preserve">predominantly in </w:t>
            </w:r>
            <w:r w:rsidR="006B413E">
              <w:rPr>
                <w:rFonts w:ascii="Calibri" w:hAnsi="Calibri"/>
                <w:sz w:val="20"/>
                <w:szCs w:val="20"/>
              </w:rPr>
              <w:t>days to decades</w:t>
            </w:r>
            <w:r w:rsidRPr="00C00C72">
              <w:rPr>
                <w:rFonts w:ascii="Calibri" w:hAnsi="Calibri"/>
                <w:sz w:val="20"/>
                <w:szCs w:val="20"/>
              </w:rPr>
              <w:t xml:space="preserve"> following their emission</w:t>
            </w:r>
            <w:r w:rsidR="002B7488">
              <w:rPr>
                <w:rFonts w:ascii="Calibri" w:hAnsi="Calibri"/>
                <w:sz w:val="20"/>
                <w:szCs w:val="20"/>
              </w:rPr>
              <w:t>s</w:t>
            </w:r>
            <w:r w:rsidRPr="00C00C72">
              <w:rPr>
                <w:rFonts w:ascii="Calibri" w:hAnsi="Calibri"/>
                <w:sz w:val="20"/>
                <w:szCs w:val="20"/>
              </w:rPr>
              <w:t>.</w:t>
            </w:r>
          </w:p>
          <w:p w14:paraId="0FEC8A70" w14:textId="77777777" w:rsidR="00006A2D" w:rsidRDefault="00006A2D" w:rsidP="00006A2D">
            <w:pPr>
              <w:jc w:val="both"/>
              <w:rPr>
                <w:rFonts w:ascii="Calibri" w:hAnsi="Calibri"/>
                <w:sz w:val="20"/>
                <w:szCs w:val="20"/>
              </w:rPr>
            </w:pPr>
          </w:p>
          <w:p w14:paraId="416D357A" w14:textId="2DE25FAA" w:rsidR="00D55CBF" w:rsidRPr="00C00C72" w:rsidRDefault="006B413E" w:rsidP="002635C1">
            <w:pPr>
              <w:jc w:val="both"/>
              <w:rPr>
                <w:rFonts w:ascii="Calibri" w:hAnsi="Calibri"/>
                <w:sz w:val="20"/>
                <w:szCs w:val="20"/>
              </w:rPr>
            </w:pPr>
            <w:r>
              <w:rPr>
                <w:rFonts w:ascii="Calibri" w:hAnsi="Calibri"/>
                <w:sz w:val="20"/>
                <w:szCs w:val="20"/>
              </w:rPr>
              <w:t>C</w:t>
            </w:r>
            <w:r w:rsidR="00AA0EBE">
              <w:rPr>
                <w:rFonts w:ascii="Calibri" w:hAnsi="Calibri"/>
                <w:sz w:val="20"/>
                <w:szCs w:val="20"/>
              </w:rPr>
              <w:t>ookstoves</w:t>
            </w:r>
            <w:r>
              <w:rPr>
                <w:rFonts w:ascii="Calibri" w:hAnsi="Calibri"/>
                <w:sz w:val="20"/>
                <w:szCs w:val="20"/>
              </w:rPr>
              <w:t xml:space="preserve"> fueled by s</w:t>
            </w:r>
            <w:r w:rsidRPr="006B413E">
              <w:rPr>
                <w:rFonts w:ascii="Calibri" w:hAnsi="Calibri"/>
                <w:sz w:val="20"/>
                <w:szCs w:val="20"/>
              </w:rPr>
              <w:t xml:space="preserve">olid fuels </w:t>
            </w:r>
            <w:r w:rsidR="00AA0EBE">
              <w:rPr>
                <w:rFonts w:ascii="Calibri" w:hAnsi="Calibri"/>
                <w:sz w:val="20"/>
                <w:szCs w:val="20"/>
              </w:rPr>
              <w:t xml:space="preserve">are one of the key </w:t>
            </w:r>
            <w:r w:rsidR="00597F56">
              <w:rPr>
                <w:rFonts w:ascii="Calibri" w:hAnsi="Calibri"/>
                <w:sz w:val="20"/>
                <w:szCs w:val="20"/>
              </w:rPr>
              <w:t xml:space="preserve">contributors to </w:t>
            </w:r>
            <w:r w:rsidR="00AA0EBE">
              <w:rPr>
                <w:rFonts w:ascii="Calibri" w:hAnsi="Calibri"/>
                <w:sz w:val="20"/>
                <w:szCs w:val="20"/>
              </w:rPr>
              <w:t>SLCPs such as BC, CH</w:t>
            </w:r>
            <w:r w:rsidR="00AA0EBE" w:rsidRPr="004C6BFB">
              <w:rPr>
                <w:rFonts w:ascii="Calibri" w:hAnsi="Calibri"/>
                <w:sz w:val="20"/>
                <w:szCs w:val="20"/>
                <w:vertAlign w:val="subscript"/>
              </w:rPr>
              <w:t>4</w:t>
            </w:r>
            <w:r w:rsidR="00AA0EBE">
              <w:rPr>
                <w:rFonts w:ascii="Calibri" w:hAnsi="Calibri"/>
                <w:sz w:val="20"/>
                <w:szCs w:val="20"/>
              </w:rPr>
              <w:t xml:space="preserve"> and ozone (O</w:t>
            </w:r>
            <w:r w:rsidR="00AA0EBE" w:rsidRPr="006E7B01">
              <w:rPr>
                <w:rFonts w:ascii="Calibri" w:hAnsi="Calibri"/>
                <w:sz w:val="20"/>
                <w:szCs w:val="20"/>
                <w:vertAlign w:val="subscript"/>
              </w:rPr>
              <w:t>3</w:t>
            </w:r>
            <w:r w:rsidR="00AA0EBE">
              <w:rPr>
                <w:rFonts w:ascii="Calibri" w:hAnsi="Calibri"/>
                <w:sz w:val="20"/>
                <w:szCs w:val="20"/>
              </w:rPr>
              <w:t xml:space="preserve">) </w:t>
            </w:r>
            <w:r w:rsidR="00AA0EBE" w:rsidRPr="008D40DC">
              <w:rPr>
                <w:rFonts w:ascii="Calibri" w:hAnsi="Calibri"/>
                <w:sz w:val="20"/>
                <w:szCs w:val="20"/>
              </w:rPr>
              <w:t>precursors like</w:t>
            </w:r>
            <w:r w:rsidR="00F90DDD" w:rsidRPr="008D40DC">
              <w:rPr>
                <w:rFonts w:ascii="Calibri" w:hAnsi="Calibri"/>
                <w:sz w:val="20"/>
                <w:szCs w:val="20"/>
              </w:rPr>
              <w:t xml:space="preserve"> carbon mon</w:t>
            </w:r>
            <w:r w:rsidR="007F3488" w:rsidRPr="008D40DC">
              <w:rPr>
                <w:rFonts w:ascii="Calibri" w:hAnsi="Calibri"/>
                <w:sz w:val="20"/>
                <w:szCs w:val="20"/>
              </w:rPr>
              <w:t>oxide</w:t>
            </w:r>
            <w:r w:rsidR="00F90DDD" w:rsidRPr="008D40DC">
              <w:rPr>
                <w:rFonts w:ascii="Calibri" w:hAnsi="Calibri"/>
                <w:sz w:val="20"/>
                <w:szCs w:val="20"/>
              </w:rPr>
              <w:t xml:space="preserve"> </w:t>
            </w:r>
            <w:r w:rsidR="007F3488" w:rsidRPr="008D40DC">
              <w:rPr>
                <w:rFonts w:ascii="Calibri" w:hAnsi="Calibri"/>
                <w:sz w:val="20"/>
                <w:szCs w:val="20"/>
              </w:rPr>
              <w:t>(</w:t>
            </w:r>
            <w:r w:rsidR="00AA0EBE" w:rsidRPr="008D40DC">
              <w:rPr>
                <w:rFonts w:ascii="Calibri" w:hAnsi="Calibri"/>
                <w:sz w:val="20"/>
                <w:szCs w:val="20"/>
              </w:rPr>
              <w:t>CO</w:t>
            </w:r>
            <w:r w:rsidR="007F3488" w:rsidRPr="008D40DC">
              <w:rPr>
                <w:rFonts w:ascii="Calibri" w:hAnsi="Calibri"/>
                <w:sz w:val="20"/>
                <w:szCs w:val="20"/>
              </w:rPr>
              <w:t>)</w:t>
            </w:r>
            <w:r w:rsidR="00AA0EBE" w:rsidRPr="008D40DC">
              <w:rPr>
                <w:rFonts w:ascii="Calibri" w:hAnsi="Calibri"/>
                <w:sz w:val="20"/>
                <w:szCs w:val="20"/>
              </w:rPr>
              <w:t xml:space="preserve"> and </w:t>
            </w:r>
            <w:r w:rsidR="007F3488" w:rsidRPr="008D40DC">
              <w:rPr>
                <w:rFonts w:ascii="Calibri" w:hAnsi="Calibri"/>
                <w:sz w:val="20"/>
                <w:szCs w:val="20"/>
              </w:rPr>
              <w:t>volatile organic compounds (</w:t>
            </w:r>
            <w:r w:rsidR="00AA0EBE" w:rsidRPr="008D40DC">
              <w:rPr>
                <w:rFonts w:ascii="Calibri" w:hAnsi="Calibri"/>
                <w:sz w:val="20"/>
                <w:szCs w:val="20"/>
              </w:rPr>
              <w:t>VOCs</w:t>
            </w:r>
            <w:r w:rsidR="007F3488" w:rsidRPr="008D40DC">
              <w:rPr>
                <w:rFonts w:ascii="Calibri" w:hAnsi="Calibri"/>
                <w:sz w:val="20"/>
                <w:szCs w:val="20"/>
              </w:rPr>
              <w:t>)</w:t>
            </w:r>
            <w:r w:rsidR="00B27B2C" w:rsidRPr="008D40DC">
              <w:rPr>
                <w:rFonts w:ascii="Calibri" w:hAnsi="Calibri"/>
                <w:sz w:val="20"/>
                <w:szCs w:val="20"/>
              </w:rPr>
              <w:t>.</w:t>
            </w:r>
            <w:r w:rsidR="00B27B2C">
              <w:rPr>
                <w:rFonts w:ascii="Calibri" w:hAnsi="Calibri"/>
                <w:sz w:val="20"/>
                <w:szCs w:val="20"/>
              </w:rPr>
              <w:t xml:space="preserve">  These are compounds that</w:t>
            </w:r>
            <w:r w:rsidR="00AA0EBE">
              <w:rPr>
                <w:rFonts w:ascii="Calibri" w:hAnsi="Calibri"/>
                <w:sz w:val="20"/>
                <w:szCs w:val="20"/>
              </w:rPr>
              <w:t xml:space="preserve"> exert positive </w:t>
            </w:r>
            <w:r>
              <w:rPr>
                <w:rFonts w:ascii="Calibri" w:hAnsi="Calibri"/>
                <w:sz w:val="20"/>
                <w:szCs w:val="20"/>
              </w:rPr>
              <w:t xml:space="preserve">radiative </w:t>
            </w:r>
            <w:r w:rsidR="00AA0EBE">
              <w:rPr>
                <w:rFonts w:ascii="Calibri" w:hAnsi="Calibri"/>
                <w:sz w:val="20"/>
                <w:szCs w:val="20"/>
              </w:rPr>
              <w:t xml:space="preserve">forcing on </w:t>
            </w:r>
            <w:r>
              <w:rPr>
                <w:rFonts w:ascii="Calibri" w:hAnsi="Calibri"/>
                <w:sz w:val="20"/>
                <w:szCs w:val="20"/>
              </w:rPr>
              <w:t xml:space="preserve">the lower </w:t>
            </w:r>
            <w:r w:rsidR="00AA0EBE">
              <w:rPr>
                <w:rFonts w:ascii="Calibri" w:hAnsi="Calibri"/>
                <w:sz w:val="20"/>
                <w:szCs w:val="20"/>
              </w:rPr>
              <w:t>atmosphere</w:t>
            </w:r>
            <w:r>
              <w:rPr>
                <w:rFonts w:ascii="Calibri" w:hAnsi="Calibri"/>
                <w:sz w:val="20"/>
                <w:szCs w:val="20"/>
              </w:rPr>
              <w:t xml:space="preserve"> and surface</w:t>
            </w:r>
            <w:r w:rsidR="00AA0EBE">
              <w:rPr>
                <w:rFonts w:ascii="Calibri" w:hAnsi="Calibri"/>
                <w:sz w:val="20"/>
                <w:szCs w:val="20"/>
              </w:rPr>
              <w:t>.</w:t>
            </w:r>
          </w:p>
        </w:tc>
      </w:tr>
      <w:tr w:rsidR="00006A2D" w:rsidRPr="00C00C72" w14:paraId="2AE94B7D" w14:textId="77777777" w:rsidTr="00386CDB">
        <w:tc>
          <w:tcPr>
            <w:tcW w:w="1890" w:type="dxa"/>
          </w:tcPr>
          <w:p w14:paraId="184E6292" w14:textId="5752B71B" w:rsidR="00006A2D" w:rsidRPr="00C00C72" w:rsidRDefault="00AA0EBE" w:rsidP="00386CDB">
            <w:pPr>
              <w:widowControl w:val="0"/>
              <w:autoSpaceDE w:val="0"/>
              <w:autoSpaceDN w:val="0"/>
              <w:adjustRightInd w:val="0"/>
              <w:rPr>
                <w:rFonts w:ascii="Calibri" w:hAnsi="Calibri"/>
                <w:sz w:val="20"/>
                <w:szCs w:val="20"/>
              </w:rPr>
            </w:pPr>
            <w:r>
              <w:rPr>
                <w:rFonts w:ascii="Calibri" w:hAnsi="Calibri" w:cs="Times"/>
                <w:bCs/>
                <w:sz w:val="20"/>
                <w:szCs w:val="20"/>
              </w:rPr>
              <w:t xml:space="preserve">Other </w:t>
            </w:r>
            <w:r w:rsidR="006B413E">
              <w:rPr>
                <w:rFonts w:ascii="Calibri" w:hAnsi="Calibri" w:cs="Times"/>
                <w:bCs/>
                <w:sz w:val="20"/>
                <w:szCs w:val="20"/>
              </w:rPr>
              <w:t>C</w:t>
            </w:r>
            <w:r>
              <w:rPr>
                <w:rFonts w:ascii="Calibri" w:hAnsi="Calibri" w:cs="Times"/>
                <w:bCs/>
                <w:sz w:val="20"/>
                <w:szCs w:val="20"/>
              </w:rPr>
              <w:t>o-emitted Species</w:t>
            </w:r>
          </w:p>
        </w:tc>
        <w:tc>
          <w:tcPr>
            <w:tcW w:w="7830" w:type="dxa"/>
          </w:tcPr>
          <w:p w14:paraId="122830EA" w14:textId="2752065D" w:rsidR="00006A2D" w:rsidRDefault="00AA0EBE" w:rsidP="0001513B">
            <w:pPr>
              <w:jc w:val="both"/>
              <w:rPr>
                <w:rFonts w:ascii="Calibri" w:hAnsi="Calibri"/>
                <w:sz w:val="20"/>
                <w:szCs w:val="20"/>
              </w:rPr>
            </w:pPr>
            <w:r>
              <w:rPr>
                <w:rFonts w:ascii="Calibri" w:hAnsi="Calibri"/>
                <w:sz w:val="20"/>
                <w:szCs w:val="20"/>
              </w:rPr>
              <w:t>The incomplete combustion of solid fuels also releases other pollutants such as organic carbon (OC), nitr</w:t>
            </w:r>
            <w:r w:rsidR="006B413E">
              <w:rPr>
                <w:rFonts w:ascii="Calibri" w:hAnsi="Calibri"/>
                <w:sz w:val="20"/>
                <w:szCs w:val="20"/>
              </w:rPr>
              <w:t>o</w:t>
            </w:r>
            <w:r>
              <w:rPr>
                <w:rFonts w:ascii="Calibri" w:hAnsi="Calibri"/>
                <w:sz w:val="20"/>
                <w:szCs w:val="20"/>
              </w:rPr>
              <w:t>gen oxide</w:t>
            </w:r>
            <w:r w:rsidR="006B413E">
              <w:rPr>
                <w:rFonts w:ascii="Calibri" w:hAnsi="Calibri"/>
                <w:sz w:val="20"/>
                <w:szCs w:val="20"/>
              </w:rPr>
              <w:t>s</w:t>
            </w:r>
            <w:r>
              <w:rPr>
                <w:rFonts w:ascii="Calibri" w:hAnsi="Calibri"/>
                <w:sz w:val="20"/>
                <w:szCs w:val="20"/>
              </w:rPr>
              <w:t xml:space="preserve"> (NOx) and sulfate</w:t>
            </w:r>
            <w:r w:rsidR="006B413E">
              <w:rPr>
                <w:rFonts w:ascii="Calibri" w:hAnsi="Calibri"/>
                <w:sz w:val="20"/>
                <w:szCs w:val="20"/>
              </w:rPr>
              <w:t xml:space="preserve"> – creating sulfur dioxide</w:t>
            </w:r>
            <w:r>
              <w:rPr>
                <w:rFonts w:ascii="Calibri" w:hAnsi="Calibri"/>
                <w:sz w:val="20"/>
                <w:szCs w:val="20"/>
              </w:rPr>
              <w:t xml:space="preserve"> (</w:t>
            </w:r>
            <w:r w:rsidR="006B413E">
              <w:rPr>
                <w:rFonts w:ascii="Calibri" w:hAnsi="Calibri"/>
                <w:sz w:val="20"/>
                <w:szCs w:val="20"/>
              </w:rPr>
              <w:t>SO</w:t>
            </w:r>
            <w:r w:rsidR="006B413E" w:rsidRPr="008D5361">
              <w:rPr>
                <w:rFonts w:ascii="Calibri" w:hAnsi="Calibri"/>
                <w:sz w:val="20"/>
                <w:szCs w:val="20"/>
                <w:vertAlign w:val="subscript"/>
              </w:rPr>
              <w:t>2</w:t>
            </w:r>
            <w:r w:rsidR="00326A04">
              <w:rPr>
                <w:rFonts w:ascii="Calibri" w:hAnsi="Calibri"/>
                <w:sz w:val="20"/>
                <w:szCs w:val="20"/>
              </w:rPr>
              <w:t>)</w:t>
            </w:r>
            <w:r w:rsidR="006B413E">
              <w:rPr>
                <w:rFonts w:ascii="Calibri" w:hAnsi="Calibri"/>
                <w:sz w:val="20"/>
                <w:szCs w:val="20"/>
              </w:rPr>
              <w:t xml:space="preserve"> </w:t>
            </w:r>
            <w:r>
              <w:rPr>
                <w:rFonts w:ascii="Calibri" w:hAnsi="Calibri"/>
                <w:sz w:val="20"/>
                <w:szCs w:val="20"/>
              </w:rPr>
              <w:t xml:space="preserve">primarily from </w:t>
            </w:r>
            <w:r w:rsidR="006B413E">
              <w:rPr>
                <w:rFonts w:ascii="Calibri" w:hAnsi="Calibri"/>
                <w:sz w:val="20"/>
                <w:szCs w:val="20"/>
              </w:rPr>
              <w:t xml:space="preserve">combustion of </w:t>
            </w:r>
            <w:r>
              <w:rPr>
                <w:rFonts w:ascii="Calibri" w:hAnsi="Calibri"/>
                <w:sz w:val="20"/>
                <w:szCs w:val="20"/>
              </w:rPr>
              <w:t>coal. The</w:t>
            </w:r>
            <w:r w:rsidR="00142F9F">
              <w:rPr>
                <w:rFonts w:ascii="Calibri" w:hAnsi="Calibri"/>
                <w:sz w:val="20"/>
                <w:szCs w:val="20"/>
              </w:rPr>
              <w:t xml:space="preserve"> OC and sulfate </w:t>
            </w:r>
            <w:r>
              <w:rPr>
                <w:rFonts w:ascii="Calibri" w:hAnsi="Calibri"/>
                <w:sz w:val="20"/>
                <w:szCs w:val="20"/>
              </w:rPr>
              <w:t xml:space="preserve">species exert </w:t>
            </w:r>
            <w:r w:rsidR="00142F9F">
              <w:rPr>
                <w:rFonts w:ascii="Calibri" w:hAnsi="Calibri"/>
                <w:sz w:val="20"/>
                <w:szCs w:val="20"/>
              </w:rPr>
              <w:t xml:space="preserve">cooling while NOx leads to </w:t>
            </w:r>
            <w:r w:rsidR="00326A04">
              <w:rPr>
                <w:rFonts w:ascii="Calibri" w:hAnsi="Calibri"/>
                <w:sz w:val="20"/>
                <w:szCs w:val="20"/>
              </w:rPr>
              <w:t xml:space="preserve">a </w:t>
            </w:r>
            <w:r w:rsidR="00142F9F">
              <w:rPr>
                <w:rFonts w:ascii="Calibri" w:hAnsi="Calibri"/>
                <w:sz w:val="20"/>
                <w:szCs w:val="20"/>
              </w:rPr>
              <w:t xml:space="preserve">net cooling effect </w:t>
            </w:r>
            <w:r>
              <w:rPr>
                <w:rFonts w:ascii="Calibri" w:hAnsi="Calibri"/>
                <w:sz w:val="20"/>
                <w:szCs w:val="20"/>
              </w:rPr>
              <w:t xml:space="preserve">on </w:t>
            </w:r>
            <w:r w:rsidR="006B413E">
              <w:rPr>
                <w:rFonts w:ascii="Calibri" w:hAnsi="Calibri"/>
                <w:sz w:val="20"/>
                <w:szCs w:val="20"/>
              </w:rPr>
              <w:t xml:space="preserve">the lower </w:t>
            </w:r>
            <w:r>
              <w:rPr>
                <w:rFonts w:ascii="Calibri" w:hAnsi="Calibri"/>
                <w:sz w:val="20"/>
                <w:szCs w:val="20"/>
              </w:rPr>
              <w:t>atmosphere</w:t>
            </w:r>
            <w:r w:rsidR="006B413E">
              <w:rPr>
                <w:rFonts w:ascii="Calibri" w:hAnsi="Calibri"/>
                <w:sz w:val="20"/>
                <w:szCs w:val="20"/>
              </w:rPr>
              <w:t xml:space="preserve"> and climate</w:t>
            </w:r>
            <w:r>
              <w:rPr>
                <w:rFonts w:ascii="Calibri" w:hAnsi="Calibri"/>
                <w:sz w:val="20"/>
                <w:szCs w:val="20"/>
              </w:rPr>
              <w:t>. Note that in this methodology only BC and co-emitted species</w:t>
            </w:r>
            <w:r w:rsidR="00247AD2">
              <w:rPr>
                <w:rFonts w:ascii="Calibri" w:hAnsi="Calibri"/>
                <w:sz w:val="20"/>
                <w:szCs w:val="20"/>
              </w:rPr>
              <w:t xml:space="preserve"> - </w:t>
            </w:r>
            <w:r>
              <w:rPr>
                <w:rFonts w:ascii="Calibri" w:hAnsi="Calibri"/>
                <w:sz w:val="20"/>
                <w:szCs w:val="20"/>
              </w:rPr>
              <w:t>which includes OC, CO, VOCs, NOx and sulfur species</w:t>
            </w:r>
            <w:r w:rsidR="00247AD2">
              <w:rPr>
                <w:rFonts w:ascii="Calibri" w:hAnsi="Calibri"/>
                <w:sz w:val="20"/>
                <w:szCs w:val="20"/>
              </w:rPr>
              <w:t xml:space="preserve"> -</w:t>
            </w:r>
            <w:r>
              <w:rPr>
                <w:rFonts w:ascii="Calibri" w:hAnsi="Calibri"/>
                <w:sz w:val="20"/>
                <w:szCs w:val="20"/>
              </w:rPr>
              <w:t xml:space="preserve"> are </w:t>
            </w:r>
            <w:r>
              <w:rPr>
                <w:rFonts w:ascii="Calibri" w:hAnsi="Calibri" w:cs="Times"/>
                <w:bCs/>
                <w:sz w:val="20"/>
                <w:szCs w:val="20"/>
              </w:rPr>
              <w:t>accounted fo</w:t>
            </w:r>
            <w:r w:rsidR="00B27B2C">
              <w:rPr>
                <w:rFonts w:ascii="Calibri" w:hAnsi="Calibri"/>
                <w:sz w:val="20"/>
                <w:szCs w:val="20"/>
              </w:rPr>
              <w:t>r</w:t>
            </w:r>
            <w:r w:rsidR="00247AD2">
              <w:rPr>
                <w:rFonts w:ascii="Calibri" w:hAnsi="Calibri"/>
                <w:sz w:val="20"/>
                <w:szCs w:val="20"/>
              </w:rPr>
              <w:t xml:space="preserve"> and </w:t>
            </w:r>
            <w:r w:rsidR="00B27B2C">
              <w:rPr>
                <w:rFonts w:ascii="Calibri" w:hAnsi="Calibri"/>
                <w:sz w:val="20"/>
                <w:szCs w:val="20"/>
              </w:rPr>
              <w:t>quantified.</w:t>
            </w:r>
          </w:p>
        </w:tc>
      </w:tr>
      <w:tr w:rsidR="00B12C3D" w:rsidRPr="00C00C72" w14:paraId="2D1762B1" w14:textId="77777777" w:rsidTr="00386CDB">
        <w:tc>
          <w:tcPr>
            <w:tcW w:w="1890" w:type="dxa"/>
          </w:tcPr>
          <w:p w14:paraId="7884CAF2" w14:textId="77777777" w:rsidR="00B12C3D" w:rsidRPr="0034166F" w:rsidRDefault="00B12C3D" w:rsidP="00386CDB">
            <w:pPr>
              <w:widowControl w:val="0"/>
              <w:autoSpaceDE w:val="0"/>
              <w:autoSpaceDN w:val="0"/>
              <w:adjustRightInd w:val="0"/>
              <w:rPr>
                <w:rFonts w:ascii="Calibri" w:hAnsi="Calibri"/>
                <w:sz w:val="20"/>
                <w:szCs w:val="20"/>
              </w:rPr>
            </w:pPr>
            <w:r w:rsidRPr="0034166F">
              <w:rPr>
                <w:rFonts w:ascii="Calibri" w:hAnsi="Calibri" w:cs="Times"/>
                <w:bCs/>
                <w:sz w:val="20"/>
                <w:szCs w:val="20"/>
              </w:rPr>
              <w:t>Black carbon (BC)</w:t>
            </w:r>
          </w:p>
        </w:tc>
        <w:tc>
          <w:tcPr>
            <w:tcW w:w="7830" w:type="dxa"/>
          </w:tcPr>
          <w:p w14:paraId="196AB110" w14:textId="7D1EF2B5" w:rsidR="00B12C3D" w:rsidRPr="0034166F" w:rsidRDefault="00B12C3D" w:rsidP="004C6BFB">
            <w:pPr>
              <w:widowControl w:val="0"/>
              <w:autoSpaceDE w:val="0"/>
              <w:autoSpaceDN w:val="0"/>
              <w:adjustRightInd w:val="0"/>
              <w:jc w:val="both"/>
              <w:rPr>
                <w:rFonts w:ascii="Calibri" w:hAnsi="Calibri" w:cs="Times"/>
                <w:sz w:val="20"/>
                <w:szCs w:val="20"/>
              </w:rPr>
            </w:pPr>
            <w:r w:rsidRPr="0034166F">
              <w:rPr>
                <w:rFonts w:ascii="Calibri" w:hAnsi="Calibri" w:cs="Times"/>
                <w:sz w:val="20"/>
                <w:szCs w:val="20"/>
              </w:rPr>
              <w:t>Black carbon is a solid form of mostly pure carbon that absorbs solar radiation (light) at all wavelengths. BC</w:t>
            </w:r>
            <w:r w:rsidR="004C6BFB">
              <w:rPr>
                <w:rFonts w:ascii="Calibri" w:hAnsi="Calibri" w:cs="Times"/>
                <w:sz w:val="20"/>
                <w:szCs w:val="20"/>
              </w:rPr>
              <w:t xml:space="preserve"> is </w:t>
            </w:r>
            <w:r w:rsidR="00EA30B6">
              <w:rPr>
                <w:rFonts w:ascii="Calibri" w:hAnsi="Calibri" w:cs="Times"/>
                <w:sz w:val="20"/>
                <w:szCs w:val="20"/>
              </w:rPr>
              <w:t xml:space="preserve">one of the </w:t>
            </w:r>
            <w:r w:rsidR="004C6BFB">
              <w:rPr>
                <w:rFonts w:ascii="Calibri" w:hAnsi="Calibri" w:cs="Times"/>
                <w:sz w:val="20"/>
                <w:szCs w:val="20"/>
              </w:rPr>
              <w:t>most effective</w:t>
            </w:r>
            <w:r w:rsidR="00EA30B6">
              <w:rPr>
                <w:rFonts w:ascii="Calibri" w:hAnsi="Calibri" w:cs="Times"/>
                <w:sz w:val="20"/>
                <w:szCs w:val="20"/>
              </w:rPr>
              <w:t xml:space="preserve"> aerosols</w:t>
            </w:r>
            <w:r w:rsidRPr="0034166F">
              <w:rPr>
                <w:rFonts w:ascii="Calibri" w:hAnsi="Calibri" w:cs="Times"/>
                <w:sz w:val="20"/>
                <w:szCs w:val="20"/>
              </w:rPr>
              <w:t>, by</w:t>
            </w:r>
            <w:r w:rsidR="00EA4855">
              <w:rPr>
                <w:rFonts w:ascii="Calibri" w:hAnsi="Calibri" w:cs="Times"/>
                <w:sz w:val="20"/>
                <w:szCs w:val="20"/>
              </w:rPr>
              <w:t xml:space="preserve"> mass, at absorbing solar energy</w:t>
            </w:r>
            <w:r w:rsidRPr="0034166F">
              <w:rPr>
                <w:rFonts w:ascii="Calibri" w:hAnsi="Calibri" w:cs="Times"/>
                <w:sz w:val="20"/>
                <w:szCs w:val="20"/>
              </w:rPr>
              <w:t>.</w:t>
            </w:r>
            <w:r w:rsidR="00BE70FE">
              <w:rPr>
                <w:rFonts w:ascii="Calibri" w:hAnsi="Calibri" w:cs="Times"/>
                <w:sz w:val="20"/>
                <w:szCs w:val="20"/>
              </w:rPr>
              <w:t xml:space="preserve"> </w:t>
            </w:r>
            <w:r w:rsidR="00BE70FE" w:rsidRPr="00BE70FE">
              <w:rPr>
                <w:rFonts w:ascii="Calibri" w:hAnsi="Calibri" w:cs="Times"/>
                <w:sz w:val="20"/>
                <w:szCs w:val="20"/>
              </w:rPr>
              <w:t>It is sometimes</w:t>
            </w:r>
            <w:r w:rsidR="00BE70FE">
              <w:rPr>
                <w:rFonts w:ascii="Calibri" w:hAnsi="Calibri" w:cs="Times"/>
                <w:sz w:val="20"/>
                <w:szCs w:val="20"/>
              </w:rPr>
              <w:t xml:space="preserve"> </w:t>
            </w:r>
            <w:r w:rsidR="00BE70FE" w:rsidRPr="00BE70FE">
              <w:rPr>
                <w:rFonts w:ascii="Calibri" w:hAnsi="Calibri" w:cs="Times"/>
                <w:sz w:val="20"/>
                <w:szCs w:val="20"/>
              </w:rPr>
              <w:t>referred to as soot.</w:t>
            </w:r>
          </w:p>
        </w:tc>
      </w:tr>
      <w:tr w:rsidR="00B12C3D" w:rsidRPr="00C00C72" w14:paraId="283B0164" w14:textId="77777777" w:rsidTr="001D3B5C">
        <w:trPr>
          <w:trHeight w:val="953"/>
        </w:trPr>
        <w:tc>
          <w:tcPr>
            <w:tcW w:w="1890" w:type="dxa"/>
          </w:tcPr>
          <w:p w14:paraId="7531FCC2" w14:textId="77777777" w:rsidR="00B12C3D" w:rsidRPr="0034166F" w:rsidRDefault="00B12C3D" w:rsidP="00386CDB">
            <w:pPr>
              <w:widowControl w:val="0"/>
              <w:autoSpaceDE w:val="0"/>
              <w:autoSpaceDN w:val="0"/>
              <w:adjustRightInd w:val="0"/>
              <w:rPr>
                <w:rFonts w:ascii="Calibri" w:hAnsi="Calibri" w:cs="Times"/>
                <w:bCs/>
                <w:sz w:val="20"/>
                <w:szCs w:val="20"/>
              </w:rPr>
            </w:pPr>
            <w:r w:rsidRPr="0034166F">
              <w:rPr>
                <w:rFonts w:ascii="Calibri" w:hAnsi="Calibri" w:cs="Times"/>
                <w:bCs/>
                <w:sz w:val="20"/>
                <w:szCs w:val="20"/>
              </w:rPr>
              <w:t>Organic Carbon (OC)</w:t>
            </w:r>
          </w:p>
        </w:tc>
        <w:tc>
          <w:tcPr>
            <w:tcW w:w="7830" w:type="dxa"/>
          </w:tcPr>
          <w:p w14:paraId="19BAA43A" w14:textId="6D294BBD" w:rsidR="00B12C3D" w:rsidRPr="00C00C72" w:rsidRDefault="00B12C3D" w:rsidP="00F90DDD">
            <w:pPr>
              <w:widowControl w:val="0"/>
              <w:autoSpaceDE w:val="0"/>
              <w:autoSpaceDN w:val="0"/>
              <w:adjustRightInd w:val="0"/>
              <w:jc w:val="both"/>
              <w:rPr>
                <w:rFonts w:ascii="Calibri" w:hAnsi="Calibri" w:cs="Times"/>
                <w:sz w:val="20"/>
                <w:szCs w:val="20"/>
              </w:rPr>
            </w:pPr>
            <w:r w:rsidRPr="00541F7C">
              <w:rPr>
                <w:rFonts w:ascii="Calibri" w:hAnsi="Calibri" w:cs="Times"/>
                <w:bCs/>
                <w:sz w:val="20"/>
                <w:szCs w:val="20"/>
              </w:rPr>
              <w:t xml:space="preserve">Organic carbon </w:t>
            </w:r>
            <w:r w:rsidRPr="00C00C72">
              <w:rPr>
                <w:rFonts w:ascii="Calibri" w:hAnsi="Calibri" w:cs="Times"/>
                <w:sz w:val="20"/>
                <w:szCs w:val="20"/>
              </w:rPr>
              <w:t xml:space="preserve">generally refers to the mix of compounds containing carbon bound with </w:t>
            </w:r>
            <w:r w:rsidR="00EF283B">
              <w:rPr>
                <w:rFonts w:ascii="Calibri" w:hAnsi="Calibri" w:cs="Times"/>
                <w:sz w:val="20"/>
                <w:szCs w:val="20"/>
              </w:rPr>
              <w:t xml:space="preserve">another </w:t>
            </w:r>
            <w:r w:rsidRPr="00C00C72">
              <w:rPr>
                <w:rFonts w:ascii="Calibri" w:hAnsi="Calibri" w:cs="Times"/>
                <w:sz w:val="20"/>
                <w:szCs w:val="20"/>
              </w:rPr>
              <w:t>element</w:t>
            </w:r>
            <w:r w:rsidR="00F90DDD">
              <w:rPr>
                <w:rFonts w:ascii="Calibri" w:hAnsi="Calibri" w:cs="Times"/>
                <w:sz w:val="20"/>
                <w:szCs w:val="20"/>
              </w:rPr>
              <w:t xml:space="preserve"> such as</w:t>
            </w:r>
            <w:r w:rsidRPr="00C00C72">
              <w:rPr>
                <w:rFonts w:ascii="Calibri" w:hAnsi="Calibri" w:cs="Times"/>
                <w:sz w:val="20"/>
                <w:szCs w:val="20"/>
              </w:rPr>
              <w:t xml:space="preserve"> hydrogen or oxygen. OC </w:t>
            </w:r>
            <w:r w:rsidR="00EA4855">
              <w:rPr>
                <w:rFonts w:ascii="Calibri" w:hAnsi="Calibri" w:cs="Times"/>
                <w:sz w:val="20"/>
                <w:szCs w:val="20"/>
              </w:rPr>
              <w:t xml:space="preserve">is a </w:t>
            </w:r>
            <w:r w:rsidRPr="00C00C72">
              <w:rPr>
                <w:rFonts w:ascii="Calibri" w:hAnsi="Calibri" w:cs="Times"/>
                <w:sz w:val="20"/>
                <w:szCs w:val="20"/>
              </w:rPr>
              <w:t>product of incomplete combustion, or formed through the oxidation of VOCs in the atmosphere.</w:t>
            </w:r>
            <w:r w:rsidRPr="00C00C72">
              <w:rPr>
                <w:rFonts w:ascii="Calibri" w:hAnsi="Calibri" w:cs="Times"/>
                <w:position w:val="8"/>
                <w:sz w:val="20"/>
                <w:szCs w:val="20"/>
              </w:rPr>
              <w:t xml:space="preserve"> </w:t>
            </w:r>
            <w:r w:rsidR="00EA4855">
              <w:rPr>
                <w:rFonts w:ascii="Calibri" w:hAnsi="Calibri" w:cs="Times"/>
                <w:sz w:val="20"/>
                <w:szCs w:val="20"/>
              </w:rPr>
              <w:t xml:space="preserve">Primarily OC contributes to global cooling because it is composed of </w:t>
            </w:r>
            <w:r w:rsidR="00EA4855" w:rsidRPr="00EA4855">
              <w:rPr>
                <w:rFonts w:ascii="Calibri" w:hAnsi="Calibri" w:cs="Times"/>
                <w:sz w:val="20"/>
                <w:szCs w:val="20"/>
              </w:rPr>
              <w:t>aerosol particles that reflect sunlight back into space</w:t>
            </w:r>
            <w:r w:rsidR="00EA4855">
              <w:rPr>
                <w:rFonts w:ascii="Calibri" w:hAnsi="Calibri" w:cs="Times"/>
                <w:sz w:val="20"/>
                <w:szCs w:val="20"/>
              </w:rPr>
              <w:t>.</w:t>
            </w:r>
          </w:p>
        </w:tc>
      </w:tr>
      <w:tr w:rsidR="00B12C3D" w:rsidRPr="00C00C72" w14:paraId="22126E57" w14:textId="77777777" w:rsidTr="004D6C35">
        <w:trPr>
          <w:trHeight w:val="63"/>
        </w:trPr>
        <w:tc>
          <w:tcPr>
            <w:tcW w:w="1890" w:type="dxa"/>
          </w:tcPr>
          <w:p w14:paraId="7AB11544" w14:textId="77777777" w:rsidR="00B12C3D" w:rsidRPr="0034166F" w:rsidRDefault="00B12C3D" w:rsidP="00386CDB">
            <w:pPr>
              <w:widowControl w:val="0"/>
              <w:autoSpaceDE w:val="0"/>
              <w:autoSpaceDN w:val="0"/>
              <w:adjustRightInd w:val="0"/>
              <w:rPr>
                <w:rFonts w:ascii="Calibri" w:hAnsi="Calibri" w:cs="Times"/>
                <w:bCs/>
                <w:sz w:val="20"/>
                <w:szCs w:val="20"/>
              </w:rPr>
            </w:pPr>
            <w:r w:rsidRPr="0034166F">
              <w:rPr>
                <w:rFonts w:ascii="Calibri" w:hAnsi="Calibri" w:cs="Times"/>
                <w:bCs/>
                <w:sz w:val="20"/>
                <w:szCs w:val="20"/>
              </w:rPr>
              <w:t>Brown Carbon</w:t>
            </w:r>
          </w:p>
        </w:tc>
        <w:tc>
          <w:tcPr>
            <w:tcW w:w="7830" w:type="dxa"/>
          </w:tcPr>
          <w:p w14:paraId="7689DDE4" w14:textId="5AD12244" w:rsidR="00B12C3D" w:rsidRPr="003604B0" w:rsidRDefault="00B12C3D" w:rsidP="00EA30B6">
            <w:pPr>
              <w:widowControl w:val="0"/>
              <w:autoSpaceDE w:val="0"/>
              <w:autoSpaceDN w:val="0"/>
              <w:adjustRightInd w:val="0"/>
              <w:jc w:val="both"/>
              <w:rPr>
                <w:rFonts w:ascii="Calibri" w:hAnsi="Calibri" w:cs="Times"/>
                <w:bCs/>
                <w:sz w:val="20"/>
                <w:szCs w:val="20"/>
              </w:rPr>
            </w:pPr>
            <w:r w:rsidRPr="003604B0">
              <w:rPr>
                <w:rFonts w:ascii="Calibri" w:hAnsi="Calibri" w:cs="Times"/>
                <w:bCs/>
                <w:sz w:val="20"/>
                <w:szCs w:val="20"/>
              </w:rPr>
              <w:t xml:space="preserve">Brown carbon (BrC) refers to a class of OC compounds that absorb ultraviolet (UV) and visible solar radiation. Like BC, BrC </w:t>
            </w:r>
            <w:r w:rsidR="00EA4855">
              <w:rPr>
                <w:rFonts w:ascii="Calibri" w:hAnsi="Calibri" w:cs="Times"/>
                <w:bCs/>
                <w:sz w:val="20"/>
                <w:szCs w:val="20"/>
              </w:rPr>
              <w:t>leads to global warming. Note that BrC is no</w:t>
            </w:r>
            <w:r w:rsidR="004C6BFB">
              <w:rPr>
                <w:rFonts w:ascii="Calibri" w:hAnsi="Calibri" w:cs="Times"/>
                <w:bCs/>
                <w:sz w:val="20"/>
                <w:szCs w:val="20"/>
              </w:rPr>
              <w:t>t</w:t>
            </w:r>
            <w:r w:rsidR="00EA4855">
              <w:rPr>
                <w:rFonts w:ascii="Calibri" w:hAnsi="Calibri" w:cs="Times"/>
                <w:bCs/>
                <w:sz w:val="20"/>
                <w:szCs w:val="20"/>
              </w:rPr>
              <w:t xml:space="preserve"> accounted </w:t>
            </w:r>
            <w:r w:rsidR="00B27B2C">
              <w:rPr>
                <w:rFonts w:ascii="Calibri" w:hAnsi="Calibri" w:cs="Times"/>
                <w:bCs/>
                <w:sz w:val="20"/>
                <w:szCs w:val="20"/>
              </w:rPr>
              <w:t xml:space="preserve">for </w:t>
            </w:r>
            <w:r w:rsidR="00EA4855">
              <w:rPr>
                <w:rFonts w:ascii="Calibri" w:hAnsi="Calibri" w:cs="Times"/>
                <w:bCs/>
                <w:sz w:val="20"/>
                <w:szCs w:val="20"/>
              </w:rPr>
              <w:t xml:space="preserve">in this methodology. </w:t>
            </w:r>
          </w:p>
        </w:tc>
      </w:tr>
      <w:tr w:rsidR="006B413E" w:rsidRPr="00C00C72" w14:paraId="4FB38393" w14:textId="77777777" w:rsidTr="004D6C35">
        <w:trPr>
          <w:trHeight w:val="63"/>
        </w:trPr>
        <w:tc>
          <w:tcPr>
            <w:tcW w:w="1890" w:type="dxa"/>
          </w:tcPr>
          <w:p w14:paraId="54443781" w14:textId="40C50DB9" w:rsidR="006B413E" w:rsidRPr="0034166F" w:rsidRDefault="006B413E" w:rsidP="00386CDB">
            <w:pPr>
              <w:widowControl w:val="0"/>
              <w:autoSpaceDE w:val="0"/>
              <w:autoSpaceDN w:val="0"/>
              <w:adjustRightInd w:val="0"/>
              <w:rPr>
                <w:rFonts w:ascii="Calibri" w:hAnsi="Calibri" w:cs="Times"/>
                <w:bCs/>
                <w:sz w:val="20"/>
                <w:szCs w:val="20"/>
              </w:rPr>
            </w:pPr>
            <w:r>
              <w:rPr>
                <w:rFonts w:ascii="Calibri" w:hAnsi="Calibri" w:cs="Times"/>
                <w:bCs/>
                <w:sz w:val="20"/>
                <w:szCs w:val="20"/>
              </w:rPr>
              <w:t>Volatile Organic Compounds (VOCs)</w:t>
            </w:r>
            <w:r w:rsidR="00D4665B">
              <w:rPr>
                <w:rFonts w:ascii="Calibri" w:hAnsi="Calibri" w:cs="Times"/>
                <w:bCs/>
                <w:sz w:val="20"/>
                <w:szCs w:val="20"/>
              </w:rPr>
              <w:t xml:space="preserve"> and </w:t>
            </w:r>
            <w:r w:rsidR="00D4665B" w:rsidRPr="00D4665B">
              <w:rPr>
                <w:rFonts w:ascii="Calibri" w:hAnsi="Calibri" w:cs="Times"/>
                <w:sz w:val="20"/>
                <w:szCs w:val="20"/>
              </w:rPr>
              <w:t>Non-methane volatile organic compounds (NMVOCs)</w:t>
            </w:r>
          </w:p>
        </w:tc>
        <w:tc>
          <w:tcPr>
            <w:tcW w:w="7830" w:type="dxa"/>
          </w:tcPr>
          <w:p w14:paraId="5812437A" w14:textId="70A22804" w:rsidR="00F30FE0" w:rsidRPr="00D4665B" w:rsidRDefault="00F30FE0" w:rsidP="008D40DC">
            <w:pPr>
              <w:widowControl w:val="0"/>
              <w:autoSpaceDE w:val="0"/>
              <w:autoSpaceDN w:val="0"/>
              <w:adjustRightInd w:val="0"/>
              <w:jc w:val="both"/>
              <w:rPr>
                <w:rFonts w:ascii="Calibri" w:hAnsi="Calibri" w:cs="Times"/>
                <w:sz w:val="20"/>
                <w:szCs w:val="20"/>
              </w:rPr>
            </w:pPr>
            <w:r w:rsidRPr="00F30FE0">
              <w:rPr>
                <w:rFonts w:ascii="Calibri" w:hAnsi="Calibri" w:cs="Times"/>
                <w:sz w:val="20"/>
                <w:szCs w:val="20"/>
              </w:rPr>
              <w:t>Volatile organic compounds (VOCs)</w:t>
            </w:r>
            <w:r w:rsidR="00C36E0A">
              <w:rPr>
                <w:rFonts w:ascii="Calibri" w:hAnsi="Calibri" w:cs="Times"/>
                <w:sz w:val="20"/>
                <w:szCs w:val="20"/>
              </w:rPr>
              <w:t xml:space="preserve"> - </w:t>
            </w:r>
            <w:r w:rsidRPr="00F30FE0">
              <w:rPr>
                <w:rFonts w:ascii="Calibri" w:hAnsi="Calibri" w:cs="Times"/>
                <w:sz w:val="20"/>
                <w:szCs w:val="20"/>
              </w:rPr>
              <w:t>which include non-methane hydrocarbons (NMHC) and oxygenated NMHC (e.g., alcohols, aldehydes and organic acids)</w:t>
            </w:r>
            <w:r w:rsidR="00C36E0A">
              <w:rPr>
                <w:rFonts w:ascii="Calibri" w:hAnsi="Calibri" w:cs="Times"/>
                <w:sz w:val="20"/>
                <w:szCs w:val="20"/>
              </w:rPr>
              <w:t xml:space="preserve"> -</w:t>
            </w:r>
            <w:r w:rsidRPr="00F30FE0">
              <w:rPr>
                <w:rFonts w:ascii="Calibri" w:hAnsi="Calibri" w:cs="Times"/>
                <w:sz w:val="20"/>
                <w:szCs w:val="20"/>
              </w:rPr>
              <w:t xml:space="preserve"> have short atmospheric lifetimes (fractions of a day to months) and </w:t>
            </w:r>
            <w:r w:rsidR="00B27B2C">
              <w:rPr>
                <w:rFonts w:ascii="Calibri" w:hAnsi="Calibri" w:cs="Times"/>
                <w:sz w:val="20"/>
                <w:szCs w:val="20"/>
              </w:rPr>
              <w:t>limited</w:t>
            </w:r>
            <w:r w:rsidRPr="00F30FE0">
              <w:rPr>
                <w:rFonts w:ascii="Calibri" w:hAnsi="Calibri" w:cs="Times"/>
                <w:sz w:val="20"/>
                <w:szCs w:val="20"/>
              </w:rPr>
              <w:t xml:space="preserve"> direct impact on radiative forcing.</w:t>
            </w:r>
            <w:r w:rsidRPr="00D4665B">
              <w:rPr>
                <w:rFonts w:ascii="Calibri" w:hAnsi="Calibri" w:cs="Times"/>
                <w:sz w:val="20"/>
                <w:szCs w:val="20"/>
              </w:rPr>
              <w:t xml:space="preserve"> </w:t>
            </w:r>
            <w:r w:rsidR="003024F2">
              <w:rPr>
                <w:rFonts w:ascii="Calibri" w:hAnsi="Calibri" w:cs="Times"/>
                <w:sz w:val="20"/>
                <w:szCs w:val="20"/>
              </w:rPr>
              <w:t>Th</w:t>
            </w:r>
            <w:r w:rsidR="008D40DC">
              <w:rPr>
                <w:rFonts w:ascii="Calibri" w:hAnsi="Calibri" w:cs="Times"/>
                <w:sz w:val="20"/>
                <w:szCs w:val="20"/>
              </w:rPr>
              <w:t xml:space="preserve">e </w:t>
            </w:r>
            <w:r w:rsidR="00D4665B" w:rsidRPr="008D40DC">
              <w:rPr>
                <w:rFonts w:ascii="Calibri" w:hAnsi="Calibri" w:cs="Times"/>
                <w:sz w:val="20"/>
                <w:szCs w:val="20"/>
              </w:rPr>
              <w:t>Non-methane volatile organic compounds (NMVOCs) describe this group excluding the particular case of methane.</w:t>
            </w:r>
            <w:r w:rsidR="00D4665B">
              <w:rPr>
                <w:rFonts w:ascii="Calibri" w:hAnsi="Calibri" w:cs="Times"/>
                <w:sz w:val="20"/>
                <w:szCs w:val="20"/>
              </w:rPr>
              <w:t xml:space="preserve"> </w:t>
            </w:r>
            <w:r w:rsidRPr="00D4665B">
              <w:rPr>
                <w:rFonts w:ascii="Calibri" w:hAnsi="Calibri" w:cs="Times"/>
                <w:sz w:val="20"/>
                <w:szCs w:val="20"/>
              </w:rPr>
              <w:t>VOCs influence climate through their production of organic aerosols and their involvement in photochemistry, i.e. production of O</w:t>
            </w:r>
            <w:r w:rsidRPr="00D4665B">
              <w:rPr>
                <w:rFonts w:ascii="Calibri" w:hAnsi="Calibri" w:cs="Times"/>
                <w:sz w:val="20"/>
                <w:szCs w:val="20"/>
                <w:vertAlign w:val="subscript"/>
              </w:rPr>
              <w:t>3</w:t>
            </w:r>
            <w:r w:rsidRPr="00F30FE0">
              <w:rPr>
                <w:rFonts w:ascii="Calibri" w:hAnsi="Calibri" w:cs="Times"/>
                <w:sz w:val="20"/>
                <w:szCs w:val="20"/>
              </w:rPr>
              <w:t xml:space="preserve"> in the presence of NOx and light.</w:t>
            </w:r>
            <w:r>
              <w:rPr>
                <w:rFonts w:ascii="Calibri" w:hAnsi="Calibri" w:cs="Times"/>
                <w:sz w:val="20"/>
                <w:szCs w:val="20"/>
              </w:rPr>
              <w:t xml:space="preserve"> </w:t>
            </w:r>
          </w:p>
        </w:tc>
      </w:tr>
    </w:tbl>
    <w:p w14:paraId="3D1CCF54" w14:textId="77777777" w:rsidR="00B12C3D" w:rsidRDefault="00B12C3D" w:rsidP="00CD5D78">
      <w:pPr>
        <w:rPr>
          <w:rFonts w:ascii="Calibri" w:eastAsiaTheme="majorEastAsia" w:hAnsi="Calibri" w:cstheme="majorBidi"/>
          <w:b/>
          <w:bCs/>
          <w:color w:val="4F81BD" w:themeColor="accent1"/>
          <w:sz w:val="22"/>
          <w:szCs w:val="26"/>
        </w:rPr>
      </w:pPr>
    </w:p>
    <w:p w14:paraId="7F3C872C" w14:textId="77777777" w:rsidR="004C5D56" w:rsidRDefault="004C5D56">
      <w:pPr>
        <w:rPr>
          <w:rFonts w:ascii="Calibri" w:eastAsiaTheme="majorEastAsia" w:hAnsi="Calibri" w:cstheme="majorBidi"/>
          <w:b/>
          <w:bCs/>
          <w:color w:val="4F81BD" w:themeColor="accent1"/>
          <w:sz w:val="22"/>
          <w:szCs w:val="26"/>
        </w:rPr>
      </w:pPr>
      <w:r>
        <w:rPr>
          <w:rFonts w:ascii="Calibri" w:eastAsiaTheme="majorEastAsia" w:hAnsi="Calibri" w:cstheme="majorBidi"/>
          <w:b/>
          <w:bCs/>
          <w:color w:val="4F81BD" w:themeColor="accent1"/>
          <w:sz w:val="22"/>
          <w:szCs w:val="26"/>
        </w:rPr>
        <w:br w:type="page"/>
      </w:r>
    </w:p>
    <w:p w14:paraId="4A08F865" w14:textId="09D30391" w:rsidR="00D87513" w:rsidRPr="00C866DB" w:rsidRDefault="00D87513" w:rsidP="000C07C3">
      <w:pPr>
        <w:pStyle w:val="Heading1"/>
      </w:pPr>
      <w:bookmarkStart w:id="6" w:name="_Toc284565946"/>
      <w:r w:rsidRPr="00C866DB">
        <w:t>Section I: Source and Applicability</w:t>
      </w:r>
      <w:bookmarkEnd w:id="6"/>
    </w:p>
    <w:p w14:paraId="3970DBC9" w14:textId="3FE709ED" w:rsidR="00D87513" w:rsidRPr="001F3FF2" w:rsidRDefault="008D40DC" w:rsidP="002B7488">
      <w:pPr>
        <w:jc w:val="both"/>
        <w:rPr>
          <w:rFonts w:ascii="Calibri" w:hAnsi="Calibri"/>
          <w:sz w:val="22"/>
          <w:szCs w:val="22"/>
        </w:rPr>
      </w:pPr>
      <w:r w:rsidRPr="00C866DB">
        <w:rPr>
          <w:rFonts w:ascii="Calibri" w:hAnsi="Calibri"/>
          <w:sz w:val="22"/>
          <w:szCs w:val="22"/>
        </w:rPr>
        <w:t xml:space="preserve">This methodology is applicable to project activities that </w:t>
      </w:r>
      <w:r w:rsidRPr="007A1833">
        <w:rPr>
          <w:rFonts w:ascii="Calibri" w:hAnsi="Calibri"/>
          <w:sz w:val="22"/>
          <w:szCs w:val="22"/>
        </w:rPr>
        <w:t>introduc</w:t>
      </w:r>
      <w:r>
        <w:rPr>
          <w:rFonts w:ascii="Calibri" w:hAnsi="Calibri"/>
          <w:sz w:val="22"/>
          <w:szCs w:val="22"/>
        </w:rPr>
        <w:t>e</w:t>
      </w:r>
      <w:r w:rsidRPr="007A1833">
        <w:rPr>
          <w:rFonts w:ascii="Calibri" w:hAnsi="Calibri"/>
          <w:sz w:val="22"/>
          <w:szCs w:val="22"/>
        </w:rPr>
        <w:t xml:space="preserve"> </w:t>
      </w:r>
      <w:r>
        <w:rPr>
          <w:rFonts w:ascii="Calibri" w:hAnsi="Calibri"/>
          <w:sz w:val="22"/>
          <w:szCs w:val="22"/>
        </w:rPr>
        <w:t xml:space="preserve">efficient cookstove </w:t>
      </w:r>
      <w:r w:rsidRPr="007A1833">
        <w:rPr>
          <w:rFonts w:ascii="Calibri" w:hAnsi="Calibri"/>
          <w:sz w:val="22"/>
          <w:szCs w:val="22"/>
        </w:rPr>
        <w:t>technologies and/or practices</w:t>
      </w:r>
      <w:r w:rsidRPr="00C866DB" w:rsidDel="00084851">
        <w:rPr>
          <w:rFonts w:ascii="Calibri" w:hAnsi="Calibri"/>
          <w:sz w:val="22"/>
          <w:szCs w:val="22"/>
        </w:rPr>
        <w:t xml:space="preserve"> </w:t>
      </w:r>
      <w:r w:rsidRPr="008B1517">
        <w:rPr>
          <w:rFonts w:ascii="Calibri" w:hAnsi="Calibri"/>
          <w:sz w:val="22"/>
          <w:szCs w:val="22"/>
        </w:rPr>
        <w:t xml:space="preserve">or switch from non-renewable to renewable biomass </w:t>
      </w:r>
      <w:r>
        <w:rPr>
          <w:rFonts w:ascii="Calibri" w:hAnsi="Calibri"/>
          <w:sz w:val="22"/>
          <w:szCs w:val="22"/>
        </w:rPr>
        <w:t>for</w:t>
      </w:r>
      <w:r w:rsidRPr="001F3FF2">
        <w:rPr>
          <w:rFonts w:ascii="Calibri" w:hAnsi="Calibri"/>
          <w:sz w:val="22"/>
          <w:szCs w:val="22"/>
        </w:rPr>
        <w:t xml:space="preserve"> meet</w:t>
      </w:r>
      <w:r>
        <w:rPr>
          <w:rFonts w:ascii="Calibri" w:hAnsi="Calibri"/>
          <w:sz w:val="22"/>
          <w:szCs w:val="22"/>
        </w:rPr>
        <w:t>ing</w:t>
      </w:r>
      <w:r w:rsidRPr="001F3FF2">
        <w:rPr>
          <w:rFonts w:ascii="Calibri" w:hAnsi="Calibri"/>
          <w:sz w:val="22"/>
          <w:szCs w:val="22"/>
        </w:rPr>
        <w:t xml:space="preserve"> thermal energy requirements for cooking regimes.</w:t>
      </w:r>
      <w:r>
        <w:rPr>
          <w:rFonts w:ascii="Calibri" w:hAnsi="Calibri"/>
          <w:sz w:val="22"/>
          <w:szCs w:val="22"/>
        </w:rPr>
        <w:t xml:space="preserve"> </w:t>
      </w:r>
      <w:r w:rsidR="000726E0" w:rsidRPr="001F3FF2">
        <w:rPr>
          <w:rFonts w:ascii="Calibri" w:hAnsi="Calibri"/>
          <w:sz w:val="22"/>
          <w:szCs w:val="22"/>
        </w:rPr>
        <w:t xml:space="preserve">This </w:t>
      </w:r>
      <w:r w:rsidR="00A865CA" w:rsidRPr="001F3FF2">
        <w:rPr>
          <w:rFonts w:ascii="Calibri" w:hAnsi="Calibri"/>
          <w:sz w:val="22"/>
          <w:szCs w:val="22"/>
        </w:rPr>
        <w:t xml:space="preserve">document </w:t>
      </w:r>
      <w:r w:rsidR="006B413E">
        <w:rPr>
          <w:rFonts w:ascii="Calibri" w:hAnsi="Calibri"/>
          <w:sz w:val="22"/>
          <w:szCs w:val="22"/>
        </w:rPr>
        <w:t>describes</w:t>
      </w:r>
      <w:r w:rsidR="006B413E" w:rsidRPr="001F3FF2">
        <w:rPr>
          <w:rFonts w:ascii="Calibri" w:hAnsi="Calibri"/>
          <w:sz w:val="22"/>
          <w:szCs w:val="22"/>
        </w:rPr>
        <w:t xml:space="preserve"> </w:t>
      </w:r>
      <w:r w:rsidR="006B413E">
        <w:rPr>
          <w:rFonts w:ascii="Calibri" w:hAnsi="Calibri"/>
          <w:sz w:val="22"/>
          <w:szCs w:val="22"/>
        </w:rPr>
        <w:t xml:space="preserve">the </w:t>
      </w:r>
      <w:r w:rsidR="00DD5E04" w:rsidRPr="001F3FF2">
        <w:rPr>
          <w:rFonts w:ascii="Calibri" w:hAnsi="Calibri"/>
          <w:sz w:val="22"/>
          <w:szCs w:val="22"/>
        </w:rPr>
        <w:t xml:space="preserve">quantification </w:t>
      </w:r>
      <w:r w:rsidR="00EA30B6" w:rsidRPr="001F3FF2">
        <w:rPr>
          <w:rFonts w:ascii="Calibri" w:hAnsi="Calibri"/>
          <w:sz w:val="22"/>
          <w:szCs w:val="22"/>
        </w:rPr>
        <w:t xml:space="preserve">approach </w:t>
      </w:r>
      <w:r w:rsidR="006B413E">
        <w:rPr>
          <w:rFonts w:ascii="Calibri" w:hAnsi="Calibri"/>
          <w:sz w:val="22"/>
          <w:szCs w:val="22"/>
        </w:rPr>
        <w:t xml:space="preserve">to be used </w:t>
      </w:r>
      <w:r w:rsidR="00B27B2C">
        <w:rPr>
          <w:rFonts w:ascii="Calibri" w:hAnsi="Calibri"/>
          <w:sz w:val="22"/>
          <w:szCs w:val="22"/>
        </w:rPr>
        <w:t>in the calculation of</w:t>
      </w:r>
      <w:r w:rsidR="009331BF">
        <w:rPr>
          <w:rFonts w:ascii="Calibri" w:hAnsi="Calibri"/>
          <w:sz w:val="22"/>
          <w:szCs w:val="22"/>
        </w:rPr>
        <w:t xml:space="preserve"> </w:t>
      </w:r>
      <w:r w:rsidR="00DD5E04">
        <w:rPr>
          <w:rFonts w:ascii="Calibri" w:hAnsi="Calibri"/>
          <w:sz w:val="22"/>
          <w:szCs w:val="22"/>
        </w:rPr>
        <w:t xml:space="preserve">emissions </w:t>
      </w:r>
      <w:r w:rsidR="00FB406F">
        <w:rPr>
          <w:rFonts w:ascii="Calibri" w:hAnsi="Calibri"/>
          <w:sz w:val="22"/>
          <w:szCs w:val="22"/>
        </w:rPr>
        <w:t>reduction</w:t>
      </w:r>
      <w:r w:rsidR="009331BF">
        <w:rPr>
          <w:rFonts w:ascii="Calibri" w:hAnsi="Calibri"/>
          <w:sz w:val="22"/>
          <w:szCs w:val="22"/>
        </w:rPr>
        <w:t>s</w:t>
      </w:r>
      <w:r w:rsidR="00FB406F" w:rsidRPr="00C866DB">
        <w:rPr>
          <w:rFonts w:ascii="Calibri" w:hAnsi="Calibri"/>
          <w:sz w:val="22"/>
          <w:szCs w:val="22"/>
        </w:rPr>
        <w:t xml:space="preserve"> </w:t>
      </w:r>
      <w:r w:rsidR="00597F56">
        <w:rPr>
          <w:rFonts w:ascii="Calibri" w:hAnsi="Calibri"/>
          <w:sz w:val="22"/>
          <w:szCs w:val="22"/>
        </w:rPr>
        <w:t>from</w:t>
      </w:r>
      <w:r w:rsidR="00882186">
        <w:rPr>
          <w:rFonts w:ascii="Calibri" w:hAnsi="Calibri"/>
          <w:sz w:val="22"/>
          <w:szCs w:val="22"/>
        </w:rPr>
        <w:t xml:space="preserve"> </w:t>
      </w:r>
      <w:r w:rsidR="00D611A0">
        <w:rPr>
          <w:rFonts w:ascii="Calibri" w:hAnsi="Calibri"/>
          <w:sz w:val="22"/>
          <w:szCs w:val="22"/>
        </w:rPr>
        <w:t xml:space="preserve">black carbon (BC) </w:t>
      </w:r>
      <w:r w:rsidR="00FB406F">
        <w:rPr>
          <w:rFonts w:ascii="Calibri" w:hAnsi="Calibri"/>
          <w:sz w:val="22"/>
          <w:szCs w:val="22"/>
        </w:rPr>
        <w:t>and other co-emitted specie</w:t>
      </w:r>
      <w:r w:rsidR="00B27B2C">
        <w:rPr>
          <w:rFonts w:ascii="Calibri" w:hAnsi="Calibri"/>
          <w:sz w:val="22"/>
          <w:szCs w:val="22"/>
        </w:rPr>
        <w:t>s (including</w:t>
      </w:r>
      <w:r w:rsidR="00153E6F">
        <w:rPr>
          <w:rFonts w:ascii="Calibri" w:hAnsi="Calibri"/>
          <w:sz w:val="22"/>
          <w:szCs w:val="22"/>
        </w:rPr>
        <w:t xml:space="preserve"> organic c</w:t>
      </w:r>
      <w:r w:rsidR="00153E6F" w:rsidRPr="006D21A5">
        <w:rPr>
          <w:rFonts w:ascii="Calibri" w:hAnsi="Calibri"/>
          <w:sz w:val="22"/>
          <w:szCs w:val="22"/>
        </w:rPr>
        <w:t>arbon (OC)</w:t>
      </w:r>
      <w:r w:rsidR="00153E6F">
        <w:rPr>
          <w:rFonts w:ascii="Calibri" w:hAnsi="Calibri"/>
          <w:sz w:val="22"/>
          <w:szCs w:val="22"/>
        </w:rPr>
        <w:t xml:space="preserve">, </w:t>
      </w:r>
      <w:r w:rsidR="00EA30B6">
        <w:rPr>
          <w:rFonts w:ascii="Calibri" w:hAnsi="Calibri"/>
          <w:sz w:val="22"/>
          <w:szCs w:val="22"/>
        </w:rPr>
        <w:t>carbon monoxide (</w:t>
      </w:r>
      <w:r w:rsidR="00153E6F">
        <w:rPr>
          <w:rFonts w:ascii="Calibri" w:hAnsi="Calibri"/>
          <w:sz w:val="22"/>
          <w:szCs w:val="22"/>
        </w:rPr>
        <w:t>CO</w:t>
      </w:r>
      <w:r w:rsidR="00EA30B6">
        <w:rPr>
          <w:rFonts w:ascii="Calibri" w:hAnsi="Calibri"/>
          <w:sz w:val="22"/>
          <w:szCs w:val="22"/>
        </w:rPr>
        <w:t>)</w:t>
      </w:r>
      <w:r w:rsidR="00153E6F">
        <w:rPr>
          <w:rFonts w:ascii="Calibri" w:hAnsi="Calibri"/>
          <w:sz w:val="22"/>
          <w:szCs w:val="22"/>
        </w:rPr>
        <w:t xml:space="preserve">, </w:t>
      </w:r>
      <w:r w:rsidR="00EA30B6">
        <w:rPr>
          <w:rFonts w:ascii="Calibri" w:hAnsi="Calibri"/>
          <w:sz w:val="22"/>
          <w:szCs w:val="22"/>
        </w:rPr>
        <w:t>nitrous oxide (</w:t>
      </w:r>
      <w:r w:rsidR="00153E6F">
        <w:rPr>
          <w:rFonts w:ascii="Calibri" w:hAnsi="Calibri"/>
          <w:sz w:val="22"/>
          <w:szCs w:val="22"/>
        </w:rPr>
        <w:t>NO</w:t>
      </w:r>
      <w:r w:rsidR="00153E6F" w:rsidRPr="006D21A5">
        <w:rPr>
          <w:rFonts w:ascii="Calibri" w:hAnsi="Calibri"/>
          <w:sz w:val="22"/>
          <w:szCs w:val="22"/>
          <w:vertAlign w:val="subscript"/>
        </w:rPr>
        <w:t>X</w:t>
      </w:r>
      <w:r w:rsidR="00EA30B6" w:rsidRPr="004D6C35">
        <w:rPr>
          <w:rFonts w:ascii="Calibri" w:hAnsi="Calibri"/>
          <w:sz w:val="22"/>
          <w:szCs w:val="22"/>
        </w:rPr>
        <w:t>)</w:t>
      </w:r>
      <w:r w:rsidR="00153E6F" w:rsidRPr="007B35D5">
        <w:rPr>
          <w:rFonts w:ascii="Calibri" w:hAnsi="Calibri"/>
          <w:sz w:val="22"/>
          <w:szCs w:val="22"/>
        </w:rPr>
        <w:t>,</w:t>
      </w:r>
      <w:r w:rsidR="00EA30B6">
        <w:rPr>
          <w:rFonts w:ascii="Calibri" w:hAnsi="Calibri"/>
          <w:sz w:val="22"/>
          <w:szCs w:val="22"/>
        </w:rPr>
        <w:t xml:space="preserve"> non-methane volatile organic carbons</w:t>
      </w:r>
      <w:r w:rsidR="00153E6F" w:rsidRPr="007B35D5">
        <w:rPr>
          <w:rFonts w:ascii="Calibri" w:hAnsi="Calibri"/>
          <w:sz w:val="22"/>
          <w:szCs w:val="22"/>
        </w:rPr>
        <w:t xml:space="preserve"> </w:t>
      </w:r>
      <w:r w:rsidR="00EA30B6">
        <w:rPr>
          <w:rFonts w:ascii="Calibri" w:hAnsi="Calibri"/>
          <w:sz w:val="22"/>
          <w:szCs w:val="22"/>
        </w:rPr>
        <w:t>(</w:t>
      </w:r>
      <w:r w:rsidR="00153E6F" w:rsidRPr="006D21A5">
        <w:rPr>
          <w:rFonts w:ascii="Calibri" w:hAnsi="Calibri"/>
          <w:sz w:val="22"/>
          <w:szCs w:val="22"/>
        </w:rPr>
        <w:t>NMVOCs</w:t>
      </w:r>
      <w:r w:rsidR="00EA30B6">
        <w:rPr>
          <w:rFonts w:ascii="Calibri" w:hAnsi="Calibri"/>
          <w:sz w:val="22"/>
          <w:szCs w:val="22"/>
        </w:rPr>
        <w:t>)</w:t>
      </w:r>
      <w:r w:rsidR="00153E6F">
        <w:rPr>
          <w:rFonts w:ascii="Calibri" w:hAnsi="Calibri"/>
          <w:sz w:val="22"/>
          <w:szCs w:val="22"/>
        </w:rPr>
        <w:t xml:space="preserve"> and sulfates</w:t>
      </w:r>
      <w:r w:rsidR="00B27B2C">
        <w:rPr>
          <w:rFonts w:ascii="Calibri" w:hAnsi="Calibri"/>
          <w:sz w:val="22"/>
          <w:szCs w:val="22"/>
        </w:rPr>
        <w:t>)</w:t>
      </w:r>
      <w:r w:rsidR="00EC5DFA">
        <w:rPr>
          <w:rFonts w:ascii="Calibri" w:hAnsi="Calibri"/>
          <w:sz w:val="22"/>
          <w:szCs w:val="22"/>
        </w:rPr>
        <w:t>.</w:t>
      </w:r>
      <w:r>
        <w:rPr>
          <w:rFonts w:ascii="Calibri" w:hAnsi="Calibri"/>
          <w:sz w:val="22"/>
          <w:szCs w:val="22"/>
        </w:rPr>
        <w:t xml:space="preserve"> </w:t>
      </w:r>
      <w:r w:rsidR="00576253" w:rsidRPr="001F3FF2">
        <w:rPr>
          <w:rFonts w:ascii="Calibri" w:hAnsi="Calibri"/>
          <w:sz w:val="22"/>
          <w:szCs w:val="22"/>
        </w:rPr>
        <w:t xml:space="preserve">The </w:t>
      </w:r>
      <w:r w:rsidR="009331BF">
        <w:rPr>
          <w:rFonts w:ascii="Calibri" w:hAnsi="Calibri"/>
          <w:sz w:val="22"/>
          <w:szCs w:val="22"/>
        </w:rPr>
        <w:t xml:space="preserve">methodology is applicable for </w:t>
      </w:r>
      <w:r w:rsidR="00576253" w:rsidRPr="001F3FF2">
        <w:rPr>
          <w:rFonts w:ascii="Calibri" w:hAnsi="Calibri"/>
          <w:sz w:val="22"/>
          <w:szCs w:val="22"/>
        </w:rPr>
        <w:t>project activit</w:t>
      </w:r>
      <w:r w:rsidR="009331BF">
        <w:rPr>
          <w:rFonts w:ascii="Calibri" w:hAnsi="Calibri"/>
          <w:sz w:val="22"/>
          <w:szCs w:val="22"/>
        </w:rPr>
        <w:t>ies that</w:t>
      </w:r>
      <w:r w:rsidR="00576253" w:rsidRPr="001F3FF2">
        <w:rPr>
          <w:rFonts w:ascii="Calibri" w:hAnsi="Calibri"/>
          <w:sz w:val="22"/>
          <w:szCs w:val="22"/>
        </w:rPr>
        <w:t xml:space="preserve"> will result in</w:t>
      </w:r>
      <w:r w:rsidR="00735EDD" w:rsidRPr="001F3FF2">
        <w:rPr>
          <w:rFonts w:ascii="Calibri" w:hAnsi="Calibri"/>
          <w:sz w:val="22"/>
          <w:szCs w:val="22"/>
        </w:rPr>
        <w:t xml:space="preserve"> emissions</w:t>
      </w:r>
      <w:r w:rsidR="00576253" w:rsidRPr="001F3FF2">
        <w:rPr>
          <w:rFonts w:ascii="Calibri" w:hAnsi="Calibri"/>
          <w:sz w:val="22"/>
          <w:szCs w:val="22"/>
        </w:rPr>
        <w:t xml:space="preserve"> reduction</w:t>
      </w:r>
      <w:r w:rsidR="009331BF">
        <w:rPr>
          <w:rFonts w:ascii="Calibri" w:hAnsi="Calibri"/>
          <w:sz w:val="22"/>
          <w:szCs w:val="22"/>
        </w:rPr>
        <w:t>s</w:t>
      </w:r>
      <w:r w:rsidR="00576253" w:rsidRPr="001F3FF2">
        <w:rPr>
          <w:rFonts w:ascii="Calibri" w:hAnsi="Calibri"/>
          <w:sz w:val="22"/>
          <w:szCs w:val="22"/>
        </w:rPr>
        <w:t xml:space="preserve"> of </w:t>
      </w:r>
      <w:r w:rsidR="00D611A0">
        <w:rPr>
          <w:rFonts w:ascii="Calibri" w:hAnsi="Calibri"/>
          <w:sz w:val="22"/>
          <w:szCs w:val="22"/>
        </w:rPr>
        <w:t>BC and co-emitted species</w:t>
      </w:r>
      <w:r w:rsidR="00576253" w:rsidRPr="001F3FF2">
        <w:rPr>
          <w:rFonts w:ascii="Calibri" w:hAnsi="Calibri"/>
          <w:sz w:val="22"/>
          <w:szCs w:val="22"/>
        </w:rPr>
        <w:t xml:space="preserve">, primarily </w:t>
      </w:r>
      <w:r w:rsidR="000726E0" w:rsidRPr="001F3FF2">
        <w:rPr>
          <w:rFonts w:ascii="Calibri" w:hAnsi="Calibri"/>
          <w:sz w:val="22"/>
          <w:szCs w:val="22"/>
        </w:rPr>
        <w:t xml:space="preserve">from </w:t>
      </w:r>
      <w:r w:rsidR="00576253" w:rsidRPr="001F3FF2">
        <w:rPr>
          <w:rFonts w:ascii="Calibri" w:hAnsi="Calibri"/>
          <w:sz w:val="22"/>
          <w:szCs w:val="22"/>
        </w:rPr>
        <w:t xml:space="preserve">lower </w:t>
      </w:r>
      <w:r w:rsidR="009331BF">
        <w:rPr>
          <w:rFonts w:ascii="Calibri" w:hAnsi="Calibri"/>
          <w:sz w:val="22"/>
          <w:szCs w:val="22"/>
        </w:rPr>
        <w:t xml:space="preserve">levels of </w:t>
      </w:r>
      <w:r w:rsidR="000726E0" w:rsidRPr="001F3FF2">
        <w:rPr>
          <w:rFonts w:ascii="Calibri" w:hAnsi="Calibri"/>
          <w:sz w:val="22"/>
          <w:szCs w:val="22"/>
        </w:rPr>
        <w:t>fuel consumption</w:t>
      </w:r>
      <w:r w:rsidR="00176EB4" w:rsidRPr="001F3FF2">
        <w:rPr>
          <w:rFonts w:ascii="Calibri" w:hAnsi="Calibri"/>
          <w:sz w:val="22"/>
          <w:szCs w:val="22"/>
        </w:rPr>
        <w:t xml:space="preserve"> </w:t>
      </w:r>
      <w:r w:rsidR="00D611A0">
        <w:rPr>
          <w:rFonts w:ascii="Calibri" w:hAnsi="Calibri"/>
          <w:sz w:val="22"/>
          <w:szCs w:val="22"/>
        </w:rPr>
        <w:t>and</w:t>
      </w:r>
      <w:r w:rsidR="00231BA0">
        <w:rPr>
          <w:rFonts w:ascii="Calibri" w:hAnsi="Calibri"/>
          <w:sz w:val="22"/>
          <w:szCs w:val="22"/>
        </w:rPr>
        <w:t>/or</w:t>
      </w:r>
      <w:r w:rsidR="00D611A0">
        <w:rPr>
          <w:rFonts w:ascii="Calibri" w:hAnsi="Calibri"/>
          <w:sz w:val="22"/>
          <w:szCs w:val="22"/>
        </w:rPr>
        <w:t xml:space="preserve"> change</w:t>
      </w:r>
      <w:r w:rsidR="009331BF">
        <w:rPr>
          <w:rFonts w:ascii="Calibri" w:hAnsi="Calibri"/>
          <w:sz w:val="22"/>
          <w:szCs w:val="22"/>
        </w:rPr>
        <w:t>s</w:t>
      </w:r>
      <w:r w:rsidR="00D611A0">
        <w:rPr>
          <w:rFonts w:ascii="Calibri" w:hAnsi="Calibri"/>
          <w:sz w:val="22"/>
          <w:szCs w:val="22"/>
        </w:rPr>
        <w:t xml:space="preserve"> in emission factors (g/kg_fuel</w:t>
      </w:r>
      <w:r w:rsidR="00231BA0">
        <w:rPr>
          <w:rFonts w:ascii="Calibri" w:hAnsi="Calibri"/>
          <w:sz w:val="22"/>
          <w:szCs w:val="22"/>
        </w:rPr>
        <w:t xml:space="preserve">) </w:t>
      </w:r>
      <w:r w:rsidR="009331BF">
        <w:rPr>
          <w:rFonts w:ascii="Calibri" w:hAnsi="Calibri"/>
          <w:sz w:val="22"/>
          <w:szCs w:val="22"/>
        </w:rPr>
        <w:t xml:space="preserve">that can be achieved through use of a more </w:t>
      </w:r>
      <w:r w:rsidR="00176EB4" w:rsidRPr="001F3FF2">
        <w:rPr>
          <w:rFonts w:ascii="Calibri" w:hAnsi="Calibri"/>
          <w:sz w:val="22"/>
          <w:szCs w:val="22"/>
        </w:rPr>
        <w:t>efficient project technology</w:t>
      </w:r>
      <w:r w:rsidR="00231BA0">
        <w:rPr>
          <w:rFonts w:ascii="Calibri" w:hAnsi="Calibri"/>
          <w:sz w:val="22"/>
          <w:szCs w:val="22"/>
        </w:rPr>
        <w:t xml:space="preserve"> </w:t>
      </w:r>
      <w:r w:rsidR="000726E0" w:rsidRPr="001F3FF2">
        <w:rPr>
          <w:rFonts w:ascii="Calibri" w:hAnsi="Calibri"/>
          <w:sz w:val="22"/>
          <w:szCs w:val="22"/>
        </w:rPr>
        <w:t>as compare</w:t>
      </w:r>
      <w:r w:rsidR="00DE62CC" w:rsidRPr="001F3FF2">
        <w:rPr>
          <w:rFonts w:ascii="Calibri" w:hAnsi="Calibri"/>
          <w:sz w:val="22"/>
          <w:szCs w:val="22"/>
        </w:rPr>
        <w:t>d</w:t>
      </w:r>
      <w:r w:rsidR="00735EDD" w:rsidRPr="001F3FF2">
        <w:rPr>
          <w:rFonts w:ascii="Calibri" w:hAnsi="Calibri"/>
          <w:sz w:val="22"/>
          <w:szCs w:val="22"/>
        </w:rPr>
        <w:t xml:space="preserve"> to baseline</w:t>
      </w:r>
      <w:r w:rsidR="00176EB4" w:rsidRPr="001F3FF2">
        <w:rPr>
          <w:rFonts w:ascii="Calibri" w:hAnsi="Calibri"/>
          <w:sz w:val="22"/>
          <w:szCs w:val="22"/>
        </w:rPr>
        <w:t xml:space="preserve"> </w:t>
      </w:r>
      <w:r w:rsidR="004D6C35">
        <w:rPr>
          <w:rFonts w:ascii="Calibri" w:hAnsi="Calibri"/>
          <w:sz w:val="22"/>
          <w:szCs w:val="22"/>
        </w:rPr>
        <w:t>technology</w:t>
      </w:r>
      <w:r w:rsidR="00363D31" w:rsidRPr="001F3FF2">
        <w:rPr>
          <w:rFonts w:ascii="Calibri" w:hAnsi="Calibri"/>
          <w:sz w:val="22"/>
          <w:szCs w:val="22"/>
        </w:rPr>
        <w:t>.</w:t>
      </w:r>
      <w:r w:rsidR="004D6C35">
        <w:rPr>
          <w:rFonts w:ascii="Calibri" w:hAnsi="Calibri"/>
          <w:sz w:val="22"/>
          <w:szCs w:val="22"/>
        </w:rPr>
        <w:t xml:space="preserve"> </w:t>
      </w:r>
      <w:r w:rsidR="00D611A0">
        <w:rPr>
          <w:rFonts w:ascii="Calibri" w:hAnsi="Calibri"/>
          <w:sz w:val="22"/>
          <w:szCs w:val="22"/>
        </w:rPr>
        <w:t>Th</w:t>
      </w:r>
      <w:r w:rsidR="009331BF">
        <w:rPr>
          <w:rFonts w:ascii="Calibri" w:hAnsi="Calibri"/>
          <w:sz w:val="22"/>
          <w:szCs w:val="22"/>
        </w:rPr>
        <w:t>e</w:t>
      </w:r>
      <w:r w:rsidR="00D611A0">
        <w:rPr>
          <w:rFonts w:ascii="Calibri" w:hAnsi="Calibri"/>
          <w:sz w:val="22"/>
          <w:szCs w:val="22"/>
        </w:rPr>
        <w:t xml:space="preserve"> methodology </w:t>
      </w:r>
      <w:r w:rsidR="009331BF">
        <w:rPr>
          <w:rFonts w:ascii="Calibri" w:hAnsi="Calibri"/>
          <w:sz w:val="22"/>
          <w:szCs w:val="22"/>
        </w:rPr>
        <w:t xml:space="preserve">described is to </w:t>
      </w:r>
      <w:r w:rsidR="00D611A0">
        <w:rPr>
          <w:rFonts w:ascii="Calibri" w:hAnsi="Calibri"/>
          <w:sz w:val="22"/>
          <w:szCs w:val="22"/>
        </w:rPr>
        <w:t xml:space="preserve">be used in </w:t>
      </w:r>
      <w:r w:rsidR="00ED1FE7">
        <w:rPr>
          <w:rFonts w:ascii="Calibri" w:hAnsi="Calibri"/>
          <w:sz w:val="22"/>
          <w:szCs w:val="22"/>
        </w:rPr>
        <w:t xml:space="preserve">conjunction </w:t>
      </w:r>
      <w:r w:rsidR="00D611A0">
        <w:rPr>
          <w:rFonts w:ascii="Calibri" w:hAnsi="Calibri"/>
          <w:sz w:val="22"/>
          <w:szCs w:val="22"/>
        </w:rPr>
        <w:t xml:space="preserve">with the Gold Standard methodology, </w:t>
      </w:r>
      <w:hyperlink r:id="rId13" w:history="1">
        <w:r w:rsidR="00D611A0" w:rsidRPr="002D3DE9">
          <w:rPr>
            <w:rStyle w:val="Hyperlink"/>
            <w:rFonts w:ascii="Calibri" w:hAnsi="Calibri"/>
            <w:b/>
            <w:sz w:val="22"/>
            <w:szCs w:val="22"/>
          </w:rPr>
          <w:t>Technologies and Practices to Displace Decentralized Thermal Energy Consumption (TPDDTEC</w:t>
        </w:r>
        <w:r w:rsidR="00D611A0" w:rsidRPr="002D3DE9">
          <w:rPr>
            <w:rStyle w:val="Hyperlink"/>
            <w:rFonts w:ascii="Calibri" w:hAnsi="Calibri"/>
            <w:sz w:val="22"/>
            <w:szCs w:val="22"/>
          </w:rPr>
          <w:t>)</w:t>
        </w:r>
      </w:hyperlink>
      <w:r w:rsidR="00D611A0">
        <w:rPr>
          <w:rFonts w:ascii="Calibri" w:hAnsi="Calibri"/>
          <w:sz w:val="22"/>
          <w:szCs w:val="22"/>
        </w:rPr>
        <w:t xml:space="preserve">. </w:t>
      </w:r>
      <w:r w:rsidR="008E6683" w:rsidRPr="001F3FF2">
        <w:rPr>
          <w:rFonts w:ascii="Calibri" w:hAnsi="Calibri"/>
          <w:sz w:val="22"/>
          <w:szCs w:val="22"/>
        </w:rPr>
        <w:t>The</w:t>
      </w:r>
      <w:r w:rsidR="00ED1FE7">
        <w:rPr>
          <w:rFonts w:ascii="Calibri" w:hAnsi="Calibri"/>
          <w:sz w:val="22"/>
          <w:szCs w:val="22"/>
        </w:rPr>
        <w:t>refore</w:t>
      </w:r>
      <w:r w:rsidR="008E6683" w:rsidRPr="001F3FF2">
        <w:rPr>
          <w:rFonts w:ascii="Calibri" w:hAnsi="Calibri"/>
          <w:sz w:val="22"/>
          <w:szCs w:val="22"/>
        </w:rPr>
        <w:t xml:space="preserve"> </w:t>
      </w:r>
      <w:r w:rsidR="0004567B" w:rsidRPr="001F3FF2">
        <w:rPr>
          <w:rFonts w:ascii="Calibri" w:hAnsi="Calibri"/>
          <w:sz w:val="22"/>
          <w:szCs w:val="22"/>
        </w:rPr>
        <w:t>the quantification approach and monitoring requirements for BC and co–emitted species</w:t>
      </w:r>
      <w:r w:rsidR="00ED1FE7">
        <w:rPr>
          <w:rFonts w:ascii="Calibri" w:hAnsi="Calibri"/>
          <w:sz w:val="22"/>
          <w:szCs w:val="22"/>
        </w:rPr>
        <w:t xml:space="preserve"> are aligned</w:t>
      </w:r>
      <w:r w:rsidR="00A865CA" w:rsidRPr="001F3FF2">
        <w:rPr>
          <w:rFonts w:ascii="Calibri" w:hAnsi="Calibri"/>
          <w:sz w:val="22"/>
          <w:szCs w:val="22"/>
        </w:rPr>
        <w:t>, wherever possible</w:t>
      </w:r>
      <w:r w:rsidR="009331BF">
        <w:rPr>
          <w:rFonts w:ascii="Calibri" w:hAnsi="Calibri"/>
          <w:sz w:val="22"/>
          <w:szCs w:val="22"/>
        </w:rPr>
        <w:t>,</w:t>
      </w:r>
      <w:r w:rsidR="008E6683" w:rsidRPr="001F3FF2">
        <w:rPr>
          <w:rFonts w:ascii="Calibri" w:hAnsi="Calibri"/>
          <w:sz w:val="22"/>
          <w:szCs w:val="22"/>
        </w:rPr>
        <w:t xml:space="preserve"> with the approach used in the TPDDTEC methodology</w:t>
      </w:r>
      <w:r w:rsidR="002E027A" w:rsidRPr="001F3FF2">
        <w:rPr>
          <w:rFonts w:ascii="Calibri" w:hAnsi="Calibri"/>
          <w:sz w:val="22"/>
          <w:szCs w:val="22"/>
        </w:rPr>
        <w:t xml:space="preserve">. </w:t>
      </w:r>
    </w:p>
    <w:p w14:paraId="3ED6A68F" w14:textId="77777777" w:rsidR="00787B9C" w:rsidRDefault="00787B9C" w:rsidP="000C07C3"/>
    <w:p w14:paraId="69159200" w14:textId="706DFD57" w:rsidR="00B27B2C" w:rsidRDefault="009331BF" w:rsidP="004C6BFB">
      <w:pPr>
        <w:jc w:val="both"/>
        <w:rPr>
          <w:rFonts w:ascii="Calibri" w:hAnsi="Calibri"/>
          <w:sz w:val="22"/>
          <w:szCs w:val="22"/>
        </w:rPr>
      </w:pPr>
      <w:r>
        <w:rPr>
          <w:rFonts w:ascii="Calibri" w:hAnsi="Calibri"/>
          <w:sz w:val="22"/>
          <w:szCs w:val="22"/>
        </w:rPr>
        <w:t>P</w:t>
      </w:r>
      <w:r w:rsidR="000B4C84" w:rsidRPr="00C866DB">
        <w:rPr>
          <w:rFonts w:ascii="Calibri" w:hAnsi="Calibri"/>
          <w:sz w:val="22"/>
          <w:szCs w:val="22"/>
        </w:rPr>
        <w:t>roject developer</w:t>
      </w:r>
      <w:r w:rsidR="008E6683" w:rsidRPr="00C866DB">
        <w:rPr>
          <w:rFonts w:ascii="Calibri" w:hAnsi="Calibri"/>
          <w:sz w:val="22"/>
          <w:szCs w:val="22"/>
        </w:rPr>
        <w:t>s</w:t>
      </w:r>
      <w:r w:rsidR="00B27B2C">
        <w:rPr>
          <w:rFonts w:ascii="Calibri" w:hAnsi="Calibri"/>
          <w:sz w:val="22"/>
          <w:szCs w:val="22"/>
        </w:rPr>
        <w:t xml:space="preserve"> seeking</w:t>
      </w:r>
      <w:r w:rsidR="008E6683" w:rsidRPr="00C866DB">
        <w:rPr>
          <w:rFonts w:ascii="Calibri" w:hAnsi="Calibri"/>
          <w:sz w:val="22"/>
          <w:szCs w:val="22"/>
        </w:rPr>
        <w:t xml:space="preserve"> to </w:t>
      </w:r>
      <w:r w:rsidR="00ED1FE7">
        <w:rPr>
          <w:rFonts w:ascii="Calibri" w:hAnsi="Calibri"/>
          <w:sz w:val="22"/>
          <w:szCs w:val="22"/>
        </w:rPr>
        <w:t>quantify the emission</w:t>
      </w:r>
      <w:r w:rsidR="000676C7">
        <w:rPr>
          <w:rFonts w:ascii="Calibri" w:hAnsi="Calibri"/>
          <w:sz w:val="22"/>
          <w:szCs w:val="22"/>
        </w:rPr>
        <w:t>s</w:t>
      </w:r>
      <w:r w:rsidR="00ED1FE7">
        <w:rPr>
          <w:rFonts w:ascii="Calibri" w:hAnsi="Calibri"/>
          <w:sz w:val="22"/>
          <w:szCs w:val="22"/>
        </w:rPr>
        <w:t xml:space="preserve"> reduction</w:t>
      </w:r>
      <w:r w:rsidR="00B27B2C">
        <w:rPr>
          <w:rFonts w:ascii="Calibri" w:hAnsi="Calibri"/>
          <w:sz w:val="22"/>
          <w:szCs w:val="22"/>
        </w:rPr>
        <w:t>s of</w:t>
      </w:r>
      <w:r w:rsidR="00B864DE" w:rsidRPr="00C866DB">
        <w:rPr>
          <w:rFonts w:ascii="Calibri" w:hAnsi="Calibri"/>
          <w:sz w:val="22"/>
          <w:szCs w:val="22"/>
        </w:rPr>
        <w:t xml:space="preserve"> </w:t>
      </w:r>
      <w:r w:rsidR="00ED1FE7">
        <w:rPr>
          <w:rFonts w:ascii="Calibri" w:hAnsi="Calibri"/>
          <w:sz w:val="22"/>
          <w:szCs w:val="22"/>
        </w:rPr>
        <w:t>BC and co-emitted species</w:t>
      </w:r>
      <w:r>
        <w:rPr>
          <w:rFonts w:ascii="Calibri" w:hAnsi="Calibri"/>
          <w:sz w:val="22"/>
          <w:szCs w:val="22"/>
        </w:rPr>
        <w:t xml:space="preserve"> are required to</w:t>
      </w:r>
      <w:r w:rsidRPr="008B1517">
        <w:rPr>
          <w:rFonts w:ascii="Calibri" w:hAnsi="Calibri"/>
          <w:sz w:val="22"/>
          <w:szCs w:val="22"/>
        </w:rPr>
        <w:t xml:space="preserve"> </w:t>
      </w:r>
      <w:r w:rsidR="00923EBF" w:rsidRPr="001F3FF2">
        <w:rPr>
          <w:rFonts w:ascii="Calibri" w:hAnsi="Calibri"/>
          <w:sz w:val="22"/>
          <w:szCs w:val="22"/>
        </w:rPr>
        <w:t>use this methodology in conjunction with TPDDTEC methodology</w:t>
      </w:r>
      <w:r w:rsidR="00B864DE" w:rsidRPr="001F3FF2">
        <w:rPr>
          <w:rFonts w:ascii="Calibri" w:hAnsi="Calibri"/>
          <w:sz w:val="22"/>
          <w:szCs w:val="22"/>
        </w:rPr>
        <w:t>.</w:t>
      </w:r>
      <w:r w:rsidR="00923EBF" w:rsidRPr="001F3FF2">
        <w:rPr>
          <w:rFonts w:ascii="Calibri" w:hAnsi="Calibri"/>
          <w:sz w:val="22"/>
          <w:szCs w:val="22"/>
        </w:rPr>
        <w:t xml:space="preserve"> </w:t>
      </w:r>
      <w:r w:rsidR="00B864DE" w:rsidRPr="001F3FF2">
        <w:rPr>
          <w:rFonts w:ascii="Calibri" w:hAnsi="Calibri"/>
          <w:sz w:val="22"/>
          <w:szCs w:val="22"/>
        </w:rPr>
        <w:t xml:space="preserve">The project activities using this methodology </w:t>
      </w:r>
      <w:r w:rsidR="00B27B2C">
        <w:rPr>
          <w:rFonts w:ascii="Calibri" w:hAnsi="Calibri"/>
          <w:sz w:val="22"/>
          <w:szCs w:val="22"/>
        </w:rPr>
        <w:t>must</w:t>
      </w:r>
      <w:r w:rsidR="00A70E49">
        <w:rPr>
          <w:rFonts w:ascii="Calibri" w:hAnsi="Calibri"/>
          <w:sz w:val="22"/>
          <w:szCs w:val="22"/>
        </w:rPr>
        <w:t xml:space="preserve"> conform to </w:t>
      </w:r>
      <w:r w:rsidR="000B4C84" w:rsidRPr="001F3FF2">
        <w:rPr>
          <w:rFonts w:ascii="Calibri" w:hAnsi="Calibri"/>
          <w:sz w:val="22"/>
          <w:szCs w:val="22"/>
        </w:rPr>
        <w:t xml:space="preserve">demonstrate the project </w:t>
      </w:r>
      <w:r w:rsidR="00592C26" w:rsidRPr="001F3FF2">
        <w:rPr>
          <w:rFonts w:ascii="Calibri" w:hAnsi="Calibri"/>
          <w:sz w:val="22"/>
          <w:szCs w:val="22"/>
        </w:rPr>
        <w:t xml:space="preserve">eligibility </w:t>
      </w:r>
      <w:r w:rsidR="00A70E49">
        <w:rPr>
          <w:rFonts w:ascii="Calibri" w:hAnsi="Calibri"/>
          <w:sz w:val="22"/>
          <w:szCs w:val="22"/>
        </w:rPr>
        <w:t xml:space="preserve">criteria </w:t>
      </w:r>
      <w:r w:rsidR="00B27B2C">
        <w:rPr>
          <w:rFonts w:ascii="Calibri" w:hAnsi="Calibri"/>
          <w:sz w:val="22"/>
          <w:szCs w:val="22"/>
        </w:rPr>
        <w:t>as</w:t>
      </w:r>
      <w:r w:rsidR="00592C26" w:rsidRPr="001F3FF2">
        <w:rPr>
          <w:rFonts w:ascii="Calibri" w:hAnsi="Calibri"/>
          <w:sz w:val="22"/>
          <w:szCs w:val="22"/>
        </w:rPr>
        <w:t xml:space="preserve"> </w:t>
      </w:r>
      <w:r w:rsidR="00D87513" w:rsidRPr="001F3FF2">
        <w:rPr>
          <w:rFonts w:ascii="Calibri" w:hAnsi="Calibri"/>
          <w:sz w:val="22"/>
          <w:szCs w:val="22"/>
        </w:rPr>
        <w:t>defined in the TPDDTEC m</w:t>
      </w:r>
      <w:r w:rsidR="00592C26" w:rsidRPr="001F3FF2">
        <w:rPr>
          <w:rFonts w:ascii="Calibri" w:hAnsi="Calibri"/>
          <w:sz w:val="22"/>
          <w:szCs w:val="22"/>
        </w:rPr>
        <w:t>ethodology, which</w:t>
      </w:r>
      <w:r w:rsidR="008D40DC">
        <w:rPr>
          <w:rFonts w:ascii="Calibri" w:hAnsi="Calibri"/>
          <w:sz w:val="22"/>
          <w:szCs w:val="22"/>
        </w:rPr>
        <w:t xml:space="preserve"> </w:t>
      </w:r>
      <w:r w:rsidR="00592C26" w:rsidRPr="001F3FF2">
        <w:rPr>
          <w:rFonts w:ascii="Calibri" w:hAnsi="Calibri"/>
          <w:sz w:val="22"/>
          <w:szCs w:val="22"/>
        </w:rPr>
        <w:t xml:space="preserve">outlines the </w:t>
      </w:r>
      <w:r w:rsidR="000B4C84" w:rsidRPr="001F3FF2">
        <w:rPr>
          <w:rFonts w:ascii="Calibri" w:hAnsi="Calibri"/>
          <w:sz w:val="22"/>
          <w:szCs w:val="22"/>
        </w:rPr>
        <w:t>minimum criteria</w:t>
      </w:r>
      <w:r w:rsidR="00592C26" w:rsidRPr="001F3FF2">
        <w:rPr>
          <w:rFonts w:ascii="Calibri" w:hAnsi="Calibri"/>
          <w:sz w:val="22"/>
          <w:szCs w:val="22"/>
        </w:rPr>
        <w:t xml:space="preserve"> for baseline and project technology</w:t>
      </w:r>
      <w:r w:rsidR="00B27B2C">
        <w:rPr>
          <w:rFonts w:ascii="Calibri" w:hAnsi="Calibri"/>
          <w:sz w:val="22"/>
          <w:szCs w:val="22"/>
        </w:rPr>
        <w:t xml:space="preserve"> </w:t>
      </w:r>
      <w:r w:rsidR="002D3DE9">
        <w:rPr>
          <w:rFonts w:ascii="Calibri" w:hAnsi="Calibri"/>
          <w:sz w:val="22"/>
          <w:szCs w:val="22"/>
        </w:rPr>
        <w:t>as summarised below</w:t>
      </w:r>
      <w:r w:rsidR="00B27B2C">
        <w:rPr>
          <w:rFonts w:ascii="Calibri" w:hAnsi="Calibri"/>
          <w:sz w:val="22"/>
          <w:szCs w:val="22"/>
        </w:rPr>
        <w:t>:</w:t>
      </w:r>
    </w:p>
    <w:p w14:paraId="04EFC3CD" w14:textId="7C57644E"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 xml:space="preserve">Minimum </w:t>
      </w:r>
      <w:r w:rsidR="00592C26" w:rsidRPr="00A27BF6">
        <w:rPr>
          <w:rFonts w:ascii="Calibri" w:hAnsi="Calibri"/>
          <w:sz w:val="22"/>
          <w:szCs w:val="22"/>
        </w:rPr>
        <w:t xml:space="preserve">20% thermal efficiency </w:t>
      </w:r>
    </w:p>
    <w:p w14:paraId="3E47AB1B" w14:textId="772EBC78"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U</w:t>
      </w:r>
      <w:r w:rsidR="00592C26" w:rsidRPr="00A27BF6">
        <w:rPr>
          <w:rFonts w:ascii="Calibri" w:hAnsi="Calibri"/>
          <w:sz w:val="22"/>
          <w:szCs w:val="22"/>
        </w:rPr>
        <w:t xml:space="preserve">seful thermal output capacity of project technology (i.e. maximum 150 </w:t>
      </w:r>
      <w:r w:rsidR="009331BF" w:rsidRPr="00A27BF6">
        <w:rPr>
          <w:rFonts w:ascii="Calibri" w:hAnsi="Calibri"/>
          <w:sz w:val="22"/>
          <w:szCs w:val="22"/>
        </w:rPr>
        <w:t xml:space="preserve">kW </w:t>
      </w:r>
      <w:r w:rsidR="00592C26" w:rsidRPr="00A27BF6">
        <w:rPr>
          <w:rFonts w:ascii="Calibri" w:hAnsi="Calibri"/>
          <w:sz w:val="22"/>
          <w:szCs w:val="22"/>
        </w:rPr>
        <w:t>per project technology)</w:t>
      </w:r>
    </w:p>
    <w:p w14:paraId="074513CC" w14:textId="77777777"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 xml:space="preserve">Defined </w:t>
      </w:r>
      <w:r w:rsidR="00592C26" w:rsidRPr="00A27BF6">
        <w:rPr>
          <w:rFonts w:ascii="Calibri" w:hAnsi="Calibri"/>
          <w:sz w:val="22"/>
          <w:szCs w:val="22"/>
        </w:rPr>
        <w:t>project boundary</w:t>
      </w:r>
    </w:p>
    <w:p w14:paraId="26623FE0" w14:textId="56CF7015"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I</w:t>
      </w:r>
      <w:r w:rsidR="00592C26" w:rsidRPr="00A27BF6">
        <w:rPr>
          <w:rFonts w:ascii="Calibri" w:hAnsi="Calibri"/>
          <w:sz w:val="22"/>
          <w:szCs w:val="22"/>
        </w:rPr>
        <w:t>ncentive mechanism</w:t>
      </w:r>
      <w:r>
        <w:rPr>
          <w:rFonts w:ascii="Calibri" w:hAnsi="Calibri"/>
          <w:sz w:val="22"/>
          <w:szCs w:val="22"/>
        </w:rPr>
        <w:t>(s)</w:t>
      </w:r>
      <w:r w:rsidR="00592C26" w:rsidRPr="00A27BF6">
        <w:rPr>
          <w:rFonts w:ascii="Calibri" w:hAnsi="Calibri"/>
          <w:sz w:val="22"/>
          <w:szCs w:val="22"/>
        </w:rPr>
        <w:t xml:space="preserve"> to discourage the parallel use of baseline technology</w:t>
      </w:r>
    </w:p>
    <w:p w14:paraId="101BE7F3" w14:textId="7155C6C4" w:rsidR="00B27B2C" w:rsidRDefault="00A70E49" w:rsidP="00A27BF6">
      <w:pPr>
        <w:pStyle w:val="ListParagraph"/>
        <w:numPr>
          <w:ilvl w:val="0"/>
          <w:numId w:val="28"/>
        </w:numPr>
        <w:jc w:val="both"/>
        <w:rPr>
          <w:rFonts w:ascii="Calibri" w:hAnsi="Calibri"/>
          <w:sz w:val="22"/>
          <w:szCs w:val="22"/>
        </w:rPr>
      </w:pPr>
      <w:r>
        <w:rPr>
          <w:rFonts w:ascii="Calibri" w:hAnsi="Calibri"/>
          <w:sz w:val="22"/>
          <w:szCs w:val="22"/>
        </w:rPr>
        <w:t>Clear c</w:t>
      </w:r>
      <w:r w:rsidR="000B4C84" w:rsidRPr="00A27BF6">
        <w:rPr>
          <w:rFonts w:ascii="Calibri" w:hAnsi="Calibri"/>
          <w:sz w:val="22"/>
          <w:szCs w:val="22"/>
        </w:rPr>
        <w:t>ommunication</w:t>
      </w:r>
      <w:r>
        <w:rPr>
          <w:rFonts w:ascii="Calibri" w:hAnsi="Calibri"/>
          <w:sz w:val="22"/>
          <w:szCs w:val="22"/>
        </w:rPr>
        <w:t>s</w:t>
      </w:r>
      <w:r w:rsidR="000B4C84" w:rsidRPr="00A27BF6">
        <w:rPr>
          <w:rFonts w:ascii="Calibri" w:hAnsi="Calibri"/>
          <w:sz w:val="22"/>
          <w:szCs w:val="22"/>
        </w:rPr>
        <w:t xml:space="preserve"> about ownership rights of carbon credits </w:t>
      </w:r>
      <w:r>
        <w:rPr>
          <w:rFonts w:ascii="Calibri" w:hAnsi="Calibri"/>
          <w:sz w:val="22"/>
          <w:szCs w:val="22"/>
        </w:rPr>
        <w:t>generated</w:t>
      </w:r>
      <w:r w:rsidR="000B4C84" w:rsidRPr="00A27BF6">
        <w:rPr>
          <w:rFonts w:ascii="Calibri" w:hAnsi="Calibri"/>
          <w:sz w:val="22"/>
          <w:szCs w:val="22"/>
        </w:rPr>
        <w:t xml:space="preserve"> from project technology</w:t>
      </w:r>
    </w:p>
    <w:p w14:paraId="60791C99" w14:textId="33748101"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E</w:t>
      </w:r>
      <w:r w:rsidR="000B4C84" w:rsidRPr="00A27BF6">
        <w:rPr>
          <w:rFonts w:ascii="Calibri" w:hAnsi="Calibri"/>
          <w:sz w:val="22"/>
          <w:szCs w:val="22"/>
        </w:rPr>
        <w:t>valuation criteria to avoid double counting of same project technology in other CDM/voluntary activitie</w:t>
      </w:r>
      <w:r>
        <w:rPr>
          <w:rFonts w:ascii="Calibri" w:hAnsi="Calibri"/>
          <w:sz w:val="22"/>
          <w:szCs w:val="22"/>
        </w:rPr>
        <w:t>s</w:t>
      </w:r>
    </w:p>
    <w:p w14:paraId="08D94B91" w14:textId="7B04E513" w:rsidR="00B27B2C" w:rsidRDefault="00B27B2C" w:rsidP="00A27BF6">
      <w:pPr>
        <w:pStyle w:val="ListParagraph"/>
        <w:numPr>
          <w:ilvl w:val="0"/>
          <w:numId w:val="28"/>
        </w:numPr>
        <w:jc w:val="both"/>
        <w:rPr>
          <w:rFonts w:ascii="Calibri" w:hAnsi="Calibri"/>
          <w:sz w:val="22"/>
          <w:szCs w:val="22"/>
        </w:rPr>
      </w:pPr>
      <w:r>
        <w:rPr>
          <w:rFonts w:ascii="Calibri" w:hAnsi="Calibri"/>
          <w:sz w:val="22"/>
          <w:szCs w:val="22"/>
        </w:rPr>
        <w:t>S</w:t>
      </w:r>
      <w:r w:rsidR="000B4C84" w:rsidRPr="00A27BF6">
        <w:rPr>
          <w:rFonts w:ascii="Calibri" w:hAnsi="Calibri"/>
          <w:sz w:val="22"/>
          <w:szCs w:val="22"/>
        </w:rPr>
        <w:t>pecific requirements for fuel switch</w:t>
      </w:r>
      <w:r w:rsidR="009331BF" w:rsidRPr="00A27BF6">
        <w:rPr>
          <w:rFonts w:ascii="Calibri" w:hAnsi="Calibri"/>
          <w:sz w:val="22"/>
          <w:szCs w:val="22"/>
        </w:rPr>
        <w:t>ing</w:t>
      </w:r>
      <w:r w:rsidR="000B4C84" w:rsidRPr="00A27BF6">
        <w:rPr>
          <w:rFonts w:ascii="Calibri" w:hAnsi="Calibri"/>
          <w:sz w:val="22"/>
          <w:szCs w:val="22"/>
        </w:rPr>
        <w:t xml:space="preserve"> activities</w:t>
      </w:r>
    </w:p>
    <w:p w14:paraId="76564182" w14:textId="77777777" w:rsidR="00B27B2C" w:rsidRDefault="00B27B2C" w:rsidP="00B27B2C">
      <w:pPr>
        <w:jc w:val="both"/>
        <w:rPr>
          <w:rFonts w:ascii="Calibri" w:hAnsi="Calibri"/>
          <w:sz w:val="22"/>
          <w:szCs w:val="22"/>
        </w:rPr>
      </w:pPr>
    </w:p>
    <w:p w14:paraId="27725C4C" w14:textId="1334B9E4" w:rsidR="00D87513" w:rsidRPr="00A27BF6" w:rsidRDefault="00AF36A1" w:rsidP="00B27B2C">
      <w:pPr>
        <w:jc w:val="both"/>
        <w:rPr>
          <w:rFonts w:ascii="Calibri" w:hAnsi="Calibri"/>
          <w:sz w:val="22"/>
          <w:szCs w:val="22"/>
        </w:rPr>
      </w:pPr>
      <w:r w:rsidRPr="00A27BF6">
        <w:rPr>
          <w:rFonts w:ascii="Calibri" w:hAnsi="Calibri"/>
          <w:sz w:val="22"/>
          <w:szCs w:val="22"/>
        </w:rPr>
        <w:t>Please refer to TPDDTEC methodology</w:t>
      </w:r>
      <w:r w:rsidR="000B4C84" w:rsidRPr="00A27BF6">
        <w:rPr>
          <w:rFonts w:ascii="Calibri" w:hAnsi="Calibri"/>
          <w:sz w:val="22"/>
          <w:szCs w:val="22"/>
        </w:rPr>
        <w:t xml:space="preserve"> for further details of these applicability conditions. </w:t>
      </w:r>
    </w:p>
    <w:p w14:paraId="694BA82C" w14:textId="384A0D1A" w:rsidR="00D87513" w:rsidRPr="00C866DB" w:rsidRDefault="00D87513" w:rsidP="000C07C3">
      <w:pPr>
        <w:pStyle w:val="Heading1"/>
      </w:pPr>
      <w:bookmarkStart w:id="7" w:name="_Toc284565947"/>
      <w:bookmarkStart w:id="8" w:name="_Toc231024067"/>
      <w:r w:rsidRPr="00C866DB">
        <w:t xml:space="preserve">Section </w:t>
      </w:r>
      <w:r w:rsidR="00787B9C">
        <w:t>II:</w:t>
      </w:r>
      <w:r w:rsidR="000B4C84" w:rsidRPr="00C866DB">
        <w:t xml:space="preserve"> </w:t>
      </w:r>
      <w:r w:rsidRPr="00C866DB">
        <w:t>Baseline Methodology</w:t>
      </w:r>
      <w:bookmarkEnd w:id="7"/>
    </w:p>
    <w:p w14:paraId="167F94A7" w14:textId="77777777" w:rsidR="0004567B" w:rsidRPr="00C866DB" w:rsidRDefault="0004567B" w:rsidP="00926281">
      <w:pPr>
        <w:pStyle w:val="Heading2"/>
        <w:numPr>
          <w:ilvl w:val="0"/>
          <w:numId w:val="19"/>
        </w:numPr>
        <w:ind w:left="360"/>
        <w:rPr>
          <w:rFonts w:ascii="Calibri" w:hAnsi="Calibri"/>
          <w:i/>
        </w:rPr>
      </w:pPr>
      <w:bookmarkStart w:id="9" w:name="_Toc284565948"/>
      <w:r w:rsidRPr="00C866DB">
        <w:rPr>
          <w:rFonts w:ascii="Calibri" w:hAnsi="Calibri"/>
        </w:rPr>
        <w:t>Project Boundary</w:t>
      </w:r>
      <w:bookmarkEnd w:id="8"/>
      <w:bookmarkEnd w:id="9"/>
    </w:p>
    <w:p w14:paraId="51A416D0" w14:textId="0971656F" w:rsidR="0057018C" w:rsidRDefault="0004567B" w:rsidP="004C6BFB">
      <w:pPr>
        <w:jc w:val="both"/>
        <w:rPr>
          <w:rFonts w:ascii="Calibri" w:hAnsi="Calibri"/>
          <w:sz w:val="22"/>
          <w:szCs w:val="22"/>
        </w:rPr>
      </w:pPr>
      <w:r w:rsidRPr="00C866DB">
        <w:rPr>
          <w:rFonts w:ascii="Calibri" w:hAnsi="Calibri"/>
          <w:sz w:val="22"/>
          <w:szCs w:val="22"/>
        </w:rPr>
        <w:t xml:space="preserve">The project </w:t>
      </w:r>
      <w:r w:rsidR="009E5110" w:rsidRPr="00C866DB">
        <w:rPr>
          <w:rFonts w:ascii="Calibri" w:hAnsi="Calibri"/>
          <w:sz w:val="22"/>
          <w:szCs w:val="22"/>
        </w:rPr>
        <w:t xml:space="preserve">developer </w:t>
      </w:r>
      <w:r w:rsidRPr="00C866DB">
        <w:rPr>
          <w:rFonts w:ascii="Calibri" w:hAnsi="Calibri"/>
          <w:sz w:val="22"/>
          <w:szCs w:val="22"/>
        </w:rPr>
        <w:t xml:space="preserve">must provide clear definitions of the project boundary, target area, </w:t>
      </w:r>
      <w:r w:rsidR="009331BF">
        <w:rPr>
          <w:rFonts w:ascii="Calibri" w:hAnsi="Calibri"/>
          <w:sz w:val="22"/>
          <w:szCs w:val="22"/>
        </w:rPr>
        <w:t xml:space="preserve">and the </w:t>
      </w:r>
      <w:r w:rsidRPr="00C866DB">
        <w:rPr>
          <w:rFonts w:ascii="Calibri" w:hAnsi="Calibri"/>
          <w:sz w:val="22"/>
          <w:szCs w:val="22"/>
        </w:rPr>
        <w:t>fuel production and collection area</w:t>
      </w:r>
      <w:r w:rsidR="00AF36A1" w:rsidRPr="00C866DB">
        <w:rPr>
          <w:rStyle w:val="FootnoteReference"/>
          <w:rFonts w:ascii="Calibri" w:hAnsi="Calibri"/>
          <w:sz w:val="22"/>
          <w:szCs w:val="22"/>
        </w:rPr>
        <w:footnoteReference w:id="1"/>
      </w:r>
      <w:r w:rsidRPr="00C866DB">
        <w:rPr>
          <w:rFonts w:ascii="Calibri" w:hAnsi="Calibri"/>
          <w:sz w:val="22"/>
          <w:szCs w:val="22"/>
        </w:rPr>
        <w:t xml:space="preserve">. </w:t>
      </w:r>
    </w:p>
    <w:p w14:paraId="5E9C2B67" w14:textId="77777777" w:rsidR="0057018C" w:rsidRPr="00CD6134" w:rsidRDefault="0057018C" w:rsidP="00CD6134">
      <w:pPr>
        <w:pStyle w:val="Heading2"/>
        <w:numPr>
          <w:ilvl w:val="0"/>
          <w:numId w:val="19"/>
        </w:numPr>
        <w:ind w:left="360"/>
        <w:rPr>
          <w:rFonts w:ascii="Calibri" w:hAnsi="Calibri"/>
        </w:rPr>
      </w:pPr>
      <w:bookmarkStart w:id="10" w:name="_Toc284565949"/>
      <w:r w:rsidRPr="00CD6134">
        <w:rPr>
          <w:rFonts w:ascii="Calibri" w:hAnsi="Calibri"/>
        </w:rPr>
        <w:t>Emissions sources included in the project boundary</w:t>
      </w:r>
      <w:bookmarkEnd w:id="10"/>
      <w:r w:rsidRPr="00CD6134">
        <w:rPr>
          <w:rFonts w:ascii="Calibri" w:hAnsi="Calibri"/>
        </w:rPr>
        <w:t xml:space="preserve"> </w:t>
      </w:r>
    </w:p>
    <w:p w14:paraId="6FBBCA92" w14:textId="2AF6150F" w:rsidR="00F0016B" w:rsidRDefault="0057018C" w:rsidP="004C6BFB">
      <w:pPr>
        <w:jc w:val="both"/>
        <w:rPr>
          <w:rFonts w:ascii="Calibri" w:hAnsi="Calibri"/>
          <w:sz w:val="22"/>
          <w:szCs w:val="22"/>
        </w:rPr>
      </w:pPr>
      <w:r w:rsidRPr="00CD6134">
        <w:rPr>
          <w:rFonts w:ascii="Calibri" w:hAnsi="Calibri"/>
          <w:sz w:val="22"/>
          <w:szCs w:val="22"/>
        </w:rPr>
        <w:t xml:space="preserve">Emissions </w:t>
      </w:r>
      <w:r w:rsidR="00084851">
        <w:rPr>
          <w:rFonts w:ascii="Calibri" w:hAnsi="Calibri"/>
          <w:sz w:val="22"/>
          <w:szCs w:val="22"/>
        </w:rPr>
        <w:t xml:space="preserve">of </w:t>
      </w:r>
      <w:r w:rsidR="000676C7">
        <w:rPr>
          <w:rFonts w:ascii="Calibri" w:hAnsi="Calibri"/>
          <w:sz w:val="22"/>
          <w:szCs w:val="22"/>
        </w:rPr>
        <w:t>BC and co-emitted</w:t>
      </w:r>
      <w:r w:rsidR="004D6C35">
        <w:rPr>
          <w:rFonts w:ascii="Calibri" w:hAnsi="Calibri"/>
          <w:sz w:val="22"/>
          <w:szCs w:val="22"/>
        </w:rPr>
        <w:t xml:space="preserve"> species</w:t>
      </w:r>
      <w:r w:rsidR="000676C7">
        <w:rPr>
          <w:rFonts w:ascii="Calibri" w:hAnsi="Calibri"/>
          <w:sz w:val="22"/>
          <w:szCs w:val="22"/>
        </w:rPr>
        <w:t xml:space="preserve"> </w:t>
      </w:r>
      <w:r w:rsidRPr="00CD6134">
        <w:rPr>
          <w:rFonts w:ascii="Calibri" w:hAnsi="Calibri"/>
          <w:sz w:val="22"/>
          <w:szCs w:val="22"/>
        </w:rPr>
        <w:t>can occur during fuel production</w:t>
      </w:r>
      <w:r w:rsidR="00084851" w:rsidRPr="00084851">
        <w:rPr>
          <w:rFonts w:ascii="Calibri" w:hAnsi="Calibri"/>
          <w:sz w:val="22"/>
          <w:szCs w:val="22"/>
        </w:rPr>
        <w:t xml:space="preserve">, transport and consumption. </w:t>
      </w:r>
      <w:r w:rsidR="004D6C35">
        <w:rPr>
          <w:rFonts w:ascii="Calibri" w:hAnsi="Calibri"/>
          <w:sz w:val="22"/>
          <w:szCs w:val="22"/>
        </w:rPr>
        <w:t>In</w:t>
      </w:r>
      <w:r w:rsidR="00084851">
        <w:rPr>
          <w:rFonts w:ascii="Calibri" w:hAnsi="Calibri"/>
          <w:sz w:val="22"/>
          <w:szCs w:val="22"/>
        </w:rPr>
        <w:t xml:space="preserve"> this methodology</w:t>
      </w:r>
      <w:r w:rsidR="004D6C35">
        <w:rPr>
          <w:rFonts w:ascii="Calibri" w:hAnsi="Calibri"/>
          <w:sz w:val="22"/>
          <w:szCs w:val="22"/>
        </w:rPr>
        <w:t xml:space="preserve"> only the emissions of BC and co-emitted species from fuel consumption are accounted</w:t>
      </w:r>
      <w:r w:rsidR="00082144">
        <w:rPr>
          <w:rFonts w:ascii="Calibri" w:hAnsi="Calibri"/>
          <w:sz w:val="22"/>
          <w:szCs w:val="22"/>
        </w:rPr>
        <w:t xml:space="preserve"> for</w:t>
      </w:r>
      <w:r w:rsidR="0001513B">
        <w:rPr>
          <w:rFonts w:ascii="Calibri" w:hAnsi="Calibri"/>
          <w:sz w:val="22"/>
          <w:szCs w:val="22"/>
        </w:rPr>
        <w:t>.</w:t>
      </w:r>
      <w:r w:rsidR="00A172FF">
        <w:rPr>
          <w:rFonts w:ascii="Calibri" w:hAnsi="Calibri"/>
          <w:sz w:val="22"/>
          <w:szCs w:val="22"/>
        </w:rPr>
        <w:t xml:space="preserve"> </w:t>
      </w:r>
      <w:r w:rsidR="001467EA">
        <w:rPr>
          <w:rFonts w:ascii="Calibri" w:hAnsi="Calibri"/>
          <w:sz w:val="22"/>
          <w:szCs w:val="22"/>
        </w:rPr>
        <w:t>U</w:t>
      </w:r>
      <w:r w:rsidR="00D4665B">
        <w:rPr>
          <w:rFonts w:ascii="Calibri" w:hAnsi="Calibri"/>
          <w:sz w:val="22"/>
          <w:szCs w:val="22"/>
        </w:rPr>
        <w:t xml:space="preserve">pstream emissions, which include </w:t>
      </w:r>
      <w:r w:rsidR="00A172FF">
        <w:rPr>
          <w:rFonts w:ascii="Calibri" w:hAnsi="Calibri"/>
          <w:sz w:val="22"/>
          <w:szCs w:val="22"/>
        </w:rPr>
        <w:t xml:space="preserve">emissions from </w:t>
      </w:r>
      <w:r w:rsidR="00D4665B">
        <w:rPr>
          <w:rFonts w:ascii="Calibri" w:hAnsi="Calibri"/>
          <w:sz w:val="22"/>
          <w:szCs w:val="22"/>
        </w:rPr>
        <w:t>fuel processing and transportation</w:t>
      </w:r>
      <w:r w:rsidR="00082144">
        <w:rPr>
          <w:rFonts w:ascii="Calibri" w:hAnsi="Calibri"/>
          <w:sz w:val="22"/>
          <w:szCs w:val="22"/>
        </w:rPr>
        <w:t>,</w:t>
      </w:r>
      <w:r w:rsidR="00D4665B">
        <w:rPr>
          <w:rFonts w:ascii="Calibri" w:hAnsi="Calibri"/>
          <w:sz w:val="22"/>
          <w:szCs w:val="22"/>
        </w:rPr>
        <w:t xml:space="preserve"> may be</w:t>
      </w:r>
      <w:r w:rsidR="001467EA">
        <w:rPr>
          <w:rFonts w:ascii="Calibri" w:hAnsi="Calibri"/>
          <w:sz w:val="22"/>
          <w:szCs w:val="22"/>
        </w:rPr>
        <w:t>come</w:t>
      </w:r>
      <w:r w:rsidR="00D4665B">
        <w:rPr>
          <w:rFonts w:ascii="Calibri" w:hAnsi="Calibri"/>
          <w:sz w:val="22"/>
          <w:szCs w:val="22"/>
        </w:rPr>
        <w:t xml:space="preserve"> </w:t>
      </w:r>
      <w:r w:rsidR="001467EA">
        <w:rPr>
          <w:rFonts w:ascii="Calibri" w:hAnsi="Calibri"/>
          <w:sz w:val="22"/>
          <w:szCs w:val="22"/>
        </w:rPr>
        <w:t xml:space="preserve">relevant </w:t>
      </w:r>
      <w:r w:rsidR="00B27B2C">
        <w:rPr>
          <w:rFonts w:ascii="Calibri" w:hAnsi="Calibri"/>
          <w:sz w:val="22"/>
          <w:szCs w:val="22"/>
        </w:rPr>
        <w:t>where</w:t>
      </w:r>
      <w:r w:rsidR="001467EA">
        <w:rPr>
          <w:rFonts w:ascii="Calibri" w:hAnsi="Calibri"/>
          <w:sz w:val="22"/>
          <w:szCs w:val="22"/>
        </w:rPr>
        <w:t xml:space="preserve"> there is </w:t>
      </w:r>
      <w:r w:rsidR="00082144">
        <w:rPr>
          <w:rFonts w:ascii="Calibri" w:hAnsi="Calibri"/>
          <w:sz w:val="22"/>
          <w:szCs w:val="22"/>
        </w:rPr>
        <w:t xml:space="preserve">a </w:t>
      </w:r>
      <w:r w:rsidR="001467EA">
        <w:rPr>
          <w:rFonts w:ascii="Calibri" w:hAnsi="Calibri"/>
          <w:sz w:val="22"/>
          <w:szCs w:val="22"/>
        </w:rPr>
        <w:t xml:space="preserve">change in fuel type from </w:t>
      </w:r>
      <w:r w:rsidR="00082144">
        <w:rPr>
          <w:rFonts w:ascii="Calibri" w:hAnsi="Calibri"/>
          <w:sz w:val="22"/>
          <w:szCs w:val="22"/>
        </w:rPr>
        <w:t xml:space="preserve">the </w:t>
      </w:r>
      <w:r w:rsidR="001467EA">
        <w:rPr>
          <w:rFonts w:ascii="Calibri" w:hAnsi="Calibri"/>
          <w:sz w:val="22"/>
          <w:szCs w:val="22"/>
        </w:rPr>
        <w:t>baseline to project scenario</w:t>
      </w:r>
      <w:r w:rsidR="00D4665B">
        <w:rPr>
          <w:rFonts w:ascii="Calibri" w:hAnsi="Calibri"/>
          <w:sz w:val="22"/>
          <w:szCs w:val="22"/>
        </w:rPr>
        <w:t>.</w:t>
      </w:r>
      <w:r w:rsidR="001467EA">
        <w:rPr>
          <w:rFonts w:ascii="Calibri" w:hAnsi="Calibri"/>
          <w:sz w:val="22"/>
          <w:szCs w:val="22"/>
        </w:rPr>
        <w:t xml:space="preserve"> However, these emissions can be ignored in </w:t>
      </w:r>
      <w:r w:rsidR="00082144">
        <w:rPr>
          <w:rFonts w:ascii="Calibri" w:hAnsi="Calibri"/>
          <w:sz w:val="22"/>
          <w:szCs w:val="22"/>
        </w:rPr>
        <w:t xml:space="preserve">a </w:t>
      </w:r>
      <w:r w:rsidR="001467EA">
        <w:rPr>
          <w:rFonts w:ascii="Calibri" w:hAnsi="Calibri"/>
          <w:sz w:val="22"/>
          <w:szCs w:val="22"/>
        </w:rPr>
        <w:t>fuel switch scenario</w:t>
      </w:r>
      <w:r w:rsidR="000B5679">
        <w:rPr>
          <w:rFonts w:ascii="Calibri" w:hAnsi="Calibri"/>
          <w:sz w:val="22"/>
          <w:szCs w:val="22"/>
        </w:rPr>
        <w:t xml:space="preserve"> </w:t>
      </w:r>
      <w:r w:rsidR="001467EA">
        <w:rPr>
          <w:rFonts w:ascii="Calibri" w:hAnsi="Calibri"/>
          <w:sz w:val="22"/>
          <w:szCs w:val="22"/>
        </w:rPr>
        <w:t>if they are demonstrated and justified to be</w:t>
      </w:r>
      <w:r w:rsidR="00B27B2C">
        <w:rPr>
          <w:rFonts w:ascii="Calibri" w:hAnsi="Calibri"/>
          <w:sz w:val="22"/>
          <w:szCs w:val="22"/>
        </w:rPr>
        <w:t xml:space="preserve"> the</w:t>
      </w:r>
      <w:r w:rsidR="001467EA">
        <w:rPr>
          <w:rFonts w:ascii="Calibri" w:hAnsi="Calibri"/>
          <w:sz w:val="22"/>
          <w:szCs w:val="22"/>
        </w:rPr>
        <w:t xml:space="preserve"> same or less in </w:t>
      </w:r>
      <w:r w:rsidR="00082144">
        <w:rPr>
          <w:rFonts w:ascii="Calibri" w:hAnsi="Calibri"/>
          <w:sz w:val="22"/>
          <w:szCs w:val="22"/>
        </w:rPr>
        <w:t xml:space="preserve">a </w:t>
      </w:r>
      <w:r w:rsidR="001467EA">
        <w:rPr>
          <w:rFonts w:ascii="Calibri" w:hAnsi="Calibri"/>
          <w:sz w:val="22"/>
          <w:szCs w:val="22"/>
        </w:rPr>
        <w:t xml:space="preserve">project scenario </w:t>
      </w:r>
      <w:r w:rsidR="000B5679">
        <w:rPr>
          <w:rFonts w:ascii="Calibri" w:hAnsi="Calibri"/>
          <w:sz w:val="22"/>
          <w:szCs w:val="22"/>
        </w:rPr>
        <w:t>(</w:t>
      </w:r>
      <w:r w:rsidR="001467EA">
        <w:rPr>
          <w:rFonts w:ascii="Calibri" w:hAnsi="Calibri"/>
          <w:sz w:val="22"/>
          <w:szCs w:val="22"/>
        </w:rPr>
        <w:t xml:space="preserve">compared to </w:t>
      </w:r>
      <w:r w:rsidR="00082144">
        <w:rPr>
          <w:rFonts w:ascii="Calibri" w:hAnsi="Calibri"/>
          <w:sz w:val="22"/>
          <w:szCs w:val="22"/>
        </w:rPr>
        <w:t xml:space="preserve">the </w:t>
      </w:r>
      <w:r w:rsidR="001467EA">
        <w:rPr>
          <w:rFonts w:ascii="Calibri" w:hAnsi="Calibri"/>
          <w:sz w:val="22"/>
          <w:szCs w:val="22"/>
        </w:rPr>
        <w:t>baseline scenario</w:t>
      </w:r>
      <w:r w:rsidR="000B5679">
        <w:rPr>
          <w:rFonts w:ascii="Calibri" w:hAnsi="Calibri"/>
          <w:sz w:val="22"/>
          <w:szCs w:val="22"/>
        </w:rPr>
        <w:t>)</w:t>
      </w:r>
      <w:r w:rsidR="001467EA">
        <w:rPr>
          <w:rFonts w:ascii="Calibri" w:hAnsi="Calibri"/>
          <w:sz w:val="22"/>
          <w:szCs w:val="22"/>
        </w:rPr>
        <w:t>.</w:t>
      </w:r>
    </w:p>
    <w:p w14:paraId="38933515" w14:textId="77777777" w:rsidR="00F0016B" w:rsidRDefault="00F0016B" w:rsidP="0057018C">
      <w:pPr>
        <w:rPr>
          <w:rFonts w:ascii="Calibri" w:hAnsi="Calibri"/>
          <w:sz w:val="22"/>
          <w:szCs w:val="22"/>
        </w:rPr>
      </w:pPr>
    </w:p>
    <w:p w14:paraId="3DF550B9" w14:textId="53E816D0" w:rsidR="00AF0F57" w:rsidRDefault="00084851" w:rsidP="004C6BFB">
      <w:pPr>
        <w:jc w:val="both"/>
        <w:rPr>
          <w:rFonts w:ascii="Calibri" w:hAnsi="Calibri"/>
          <w:sz w:val="22"/>
          <w:szCs w:val="22"/>
        </w:rPr>
      </w:pPr>
      <w:r w:rsidRPr="00270A5A">
        <w:rPr>
          <w:rFonts w:ascii="Calibri" w:hAnsi="Calibri"/>
          <w:sz w:val="22"/>
          <w:szCs w:val="22"/>
        </w:rPr>
        <w:t xml:space="preserve">Baseline emissions </w:t>
      </w:r>
      <w:r w:rsidR="00303F8A">
        <w:rPr>
          <w:rFonts w:ascii="Calibri" w:hAnsi="Calibri"/>
          <w:sz w:val="22"/>
          <w:szCs w:val="22"/>
        </w:rPr>
        <w:t>of</w:t>
      </w:r>
      <w:r w:rsidR="00303F8A" w:rsidRPr="00270A5A">
        <w:rPr>
          <w:rFonts w:ascii="Calibri" w:hAnsi="Calibri"/>
          <w:sz w:val="22"/>
          <w:szCs w:val="22"/>
        </w:rPr>
        <w:t xml:space="preserve"> </w:t>
      </w:r>
      <w:r w:rsidRPr="00270A5A">
        <w:rPr>
          <w:rFonts w:ascii="Calibri" w:hAnsi="Calibri"/>
          <w:sz w:val="22"/>
          <w:szCs w:val="22"/>
        </w:rPr>
        <w:t>any gases</w:t>
      </w:r>
      <w:r w:rsidR="00C661FD">
        <w:rPr>
          <w:rFonts w:ascii="Calibri" w:hAnsi="Calibri"/>
          <w:sz w:val="22"/>
          <w:szCs w:val="22"/>
        </w:rPr>
        <w:t xml:space="preserve">/pollutants </w:t>
      </w:r>
      <w:r w:rsidR="00AF0F57">
        <w:rPr>
          <w:rFonts w:ascii="Calibri" w:hAnsi="Calibri"/>
          <w:sz w:val="22"/>
          <w:szCs w:val="22"/>
        </w:rPr>
        <w:t>outlined</w:t>
      </w:r>
      <w:r w:rsidR="00AF0F57" w:rsidRPr="00270A5A">
        <w:rPr>
          <w:rFonts w:ascii="Calibri" w:hAnsi="Calibri"/>
          <w:sz w:val="22"/>
          <w:szCs w:val="22"/>
        </w:rPr>
        <w:t xml:space="preserve"> </w:t>
      </w:r>
      <w:r w:rsidRPr="00270A5A">
        <w:rPr>
          <w:rFonts w:ascii="Calibri" w:hAnsi="Calibri"/>
          <w:sz w:val="22"/>
          <w:szCs w:val="22"/>
        </w:rPr>
        <w:t xml:space="preserve">below </w:t>
      </w:r>
      <w:r w:rsidR="00C661FD">
        <w:rPr>
          <w:rFonts w:ascii="Calibri" w:hAnsi="Calibri"/>
          <w:sz w:val="22"/>
          <w:szCs w:val="22"/>
        </w:rPr>
        <w:t>could</w:t>
      </w:r>
      <w:r w:rsidRPr="00270A5A">
        <w:rPr>
          <w:rFonts w:ascii="Calibri" w:hAnsi="Calibri"/>
          <w:sz w:val="22"/>
          <w:szCs w:val="22"/>
        </w:rPr>
        <w:t xml:space="preserve"> be omitted for </w:t>
      </w:r>
      <w:r w:rsidR="007517C2">
        <w:rPr>
          <w:rFonts w:ascii="Calibri" w:hAnsi="Calibri"/>
          <w:sz w:val="22"/>
          <w:szCs w:val="22"/>
        </w:rPr>
        <w:t xml:space="preserve">purposes of </w:t>
      </w:r>
      <w:r w:rsidRPr="00270A5A">
        <w:rPr>
          <w:rFonts w:ascii="Calibri" w:hAnsi="Calibri"/>
          <w:sz w:val="22"/>
          <w:szCs w:val="22"/>
        </w:rPr>
        <w:t>simplification</w:t>
      </w:r>
      <w:r w:rsidR="0005102C">
        <w:rPr>
          <w:rFonts w:ascii="Calibri" w:hAnsi="Calibri"/>
          <w:sz w:val="22"/>
          <w:szCs w:val="22"/>
        </w:rPr>
        <w:t xml:space="preserve"> if they are</w:t>
      </w:r>
      <w:r w:rsidR="00AF0F57">
        <w:rPr>
          <w:rFonts w:ascii="Calibri" w:hAnsi="Calibri"/>
          <w:sz w:val="22"/>
          <w:szCs w:val="22"/>
        </w:rPr>
        <w:t>:</w:t>
      </w:r>
    </w:p>
    <w:p w14:paraId="22E13A2A" w14:textId="0BF44660" w:rsidR="00AF0F57" w:rsidRPr="002D3DE9" w:rsidRDefault="00AF0F57" w:rsidP="002D3DE9">
      <w:pPr>
        <w:pStyle w:val="ListParagraph"/>
        <w:numPr>
          <w:ilvl w:val="0"/>
          <w:numId w:val="33"/>
        </w:numPr>
        <w:jc w:val="both"/>
        <w:rPr>
          <w:rFonts w:ascii="Calibri" w:hAnsi="Calibri"/>
          <w:sz w:val="22"/>
          <w:szCs w:val="22"/>
        </w:rPr>
      </w:pPr>
      <w:r>
        <w:rPr>
          <w:rFonts w:ascii="Calibri" w:hAnsi="Calibri"/>
          <w:sz w:val="22"/>
          <w:szCs w:val="22"/>
        </w:rPr>
        <w:t>J</w:t>
      </w:r>
      <w:r w:rsidR="0005102C" w:rsidRPr="002D3DE9">
        <w:rPr>
          <w:rFonts w:ascii="Calibri" w:hAnsi="Calibri"/>
          <w:sz w:val="22"/>
          <w:szCs w:val="22"/>
        </w:rPr>
        <w:t>ustified to cause warming</w:t>
      </w:r>
      <w:r w:rsidRPr="002D3DE9">
        <w:rPr>
          <w:rFonts w:ascii="Calibri" w:hAnsi="Calibri"/>
          <w:sz w:val="22"/>
          <w:szCs w:val="22"/>
        </w:rPr>
        <w:t>;</w:t>
      </w:r>
      <w:r w:rsidR="00F0016B" w:rsidRPr="002D3DE9">
        <w:rPr>
          <w:rFonts w:ascii="Calibri" w:hAnsi="Calibri"/>
          <w:sz w:val="22"/>
          <w:szCs w:val="22"/>
        </w:rPr>
        <w:t xml:space="preserve"> OR </w:t>
      </w:r>
    </w:p>
    <w:p w14:paraId="6CE2C535" w14:textId="40F9D7AB" w:rsidR="00AF0F57" w:rsidRPr="002D3DE9" w:rsidRDefault="00AF0F57" w:rsidP="002D3DE9">
      <w:pPr>
        <w:pStyle w:val="ListParagraph"/>
        <w:numPr>
          <w:ilvl w:val="0"/>
          <w:numId w:val="33"/>
        </w:numPr>
        <w:jc w:val="both"/>
        <w:rPr>
          <w:rFonts w:ascii="Calibri" w:hAnsi="Calibri"/>
          <w:sz w:val="22"/>
          <w:szCs w:val="22"/>
        </w:rPr>
      </w:pPr>
      <w:r>
        <w:rPr>
          <w:rFonts w:ascii="Calibri" w:hAnsi="Calibri"/>
          <w:sz w:val="22"/>
          <w:szCs w:val="22"/>
        </w:rPr>
        <w:t>A</w:t>
      </w:r>
      <w:r w:rsidR="00F0016B" w:rsidRPr="002D3DE9">
        <w:rPr>
          <w:rFonts w:ascii="Calibri" w:hAnsi="Calibri"/>
          <w:sz w:val="22"/>
          <w:szCs w:val="22"/>
        </w:rPr>
        <w:t>rguably negligible</w:t>
      </w:r>
      <w:r w:rsidRPr="002D3DE9">
        <w:rPr>
          <w:rFonts w:ascii="Calibri" w:hAnsi="Calibri"/>
          <w:sz w:val="22"/>
          <w:szCs w:val="22"/>
        </w:rPr>
        <w:t>;</w:t>
      </w:r>
      <w:r w:rsidR="00F0016B" w:rsidRPr="002D3DE9">
        <w:rPr>
          <w:rFonts w:ascii="Calibri" w:hAnsi="Calibri"/>
          <w:sz w:val="22"/>
          <w:szCs w:val="22"/>
        </w:rPr>
        <w:t xml:space="preserve"> OR</w:t>
      </w:r>
    </w:p>
    <w:p w14:paraId="510B9816" w14:textId="016B3054" w:rsidR="0057018C" w:rsidRPr="00917F1E" w:rsidRDefault="00AF0F57" w:rsidP="002D3DE9">
      <w:pPr>
        <w:pStyle w:val="ListParagraph"/>
        <w:numPr>
          <w:ilvl w:val="0"/>
          <w:numId w:val="33"/>
        </w:numPr>
        <w:jc w:val="both"/>
        <w:rPr>
          <w:rFonts w:ascii="Calibri" w:hAnsi="Calibri"/>
          <w:sz w:val="22"/>
          <w:szCs w:val="22"/>
        </w:rPr>
      </w:pPr>
      <w:r>
        <w:rPr>
          <w:rFonts w:ascii="Calibri" w:hAnsi="Calibri"/>
          <w:sz w:val="22"/>
          <w:szCs w:val="22"/>
        </w:rPr>
        <w:t>N</w:t>
      </w:r>
      <w:r w:rsidR="00F0016B" w:rsidRPr="00917F1E">
        <w:rPr>
          <w:rFonts w:ascii="Calibri" w:hAnsi="Calibri"/>
          <w:sz w:val="22"/>
          <w:szCs w:val="22"/>
        </w:rPr>
        <w:t xml:space="preserve">ot applicable to </w:t>
      </w:r>
      <w:r w:rsidR="007517C2" w:rsidRPr="00917F1E">
        <w:rPr>
          <w:rFonts w:ascii="Calibri" w:hAnsi="Calibri"/>
          <w:sz w:val="22"/>
          <w:szCs w:val="22"/>
        </w:rPr>
        <w:t xml:space="preserve">the </w:t>
      </w:r>
      <w:r w:rsidR="00F0016B" w:rsidRPr="00917F1E">
        <w:rPr>
          <w:rFonts w:ascii="Calibri" w:hAnsi="Calibri"/>
          <w:sz w:val="22"/>
          <w:szCs w:val="22"/>
        </w:rPr>
        <w:t>identified baseline scenario</w:t>
      </w:r>
      <w:r>
        <w:rPr>
          <w:rFonts w:ascii="Calibri" w:hAnsi="Calibri"/>
          <w:sz w:val="22"/>
          <w:szCs w:val="22"/>
        </w:rPr>
        <w:t>.</w:t>
      </w:r>
    </w:p>
    <w:p w14:paraId="0A7EFD08" w14:textId="77777777" w:rsidR="00303F8A" w:rsidRPr="00CD6134" w:rsidRDefault="00303F8A" w:rsidP="0057018C">
      <w:pPr>
        <w:rPr>
          <w:rFonts w:ascii="Calibri" w:hAnsi="Calibri"/>
          <w:sz w:val="22"/>
          <w:szCs w:val="22"/>
        </w:rPr>
      </w:pPr>
    </w:p>
    <w:p w14:paraId="0AA4D3D7" w14:textId="45825ED7" w:rsidR="00830520" w:rsidRDefault="0057018C" w:rsidP="0057018C">
      <w:pPr>
        <w:rPr>
          <w:rFonts w:ascii="Calibri" w:hAnsi="Calibri"/>
          <w:sz w:val="22"/>
          <w:szCs w:val="22"/>
        </w:rPr>
      </w:pPr>
      <w:r w:rsidRPr="00CD6134">
        <w:rPr>
          <w:rFonts w:ascii="Calibri" w:hAnsi="Calibri"/>
          <w:sz w:val="22"/>
          <w:szCs w:val="22"/>
        </w:rPr>
        <w:t>All project emissions from the gases</w:t>
      </w:r>
      <w:r w:rsidR="00992DA9">
        <w:rPr>
          <w:rFonts w:ascii="Calibri" w:hAnsi="Calibri"/>
          <w:sz w:val="22"/>
          <w:szCs w:val="22"/>
        </w:rPr>
        <w:t xml:space="preserve">/pollutants </w:t>
      </w:r>
      <w:r w:rsidR="00830520">
        <w:rPr>
          <w:rFonts w:ascii="Calibri" w:hAnsi="Calibri"/>
          <w:sz w:val="22"/>
          <w:szCs w:val="22"/>
        </w:rPr>
        <w:t>outlined</w:t>
      </w:r>
      <w:r w:rsidR="00830520" w:rsidRPr="00CD6134">
        <w:rPr>
          <w:rFonts w:ascii="Calibri" w:hAnsi="Calibri"/>
          <w:sz w:val="22"/>
          <w:szCs w:val="22"/>
        </w:rPr>
        <w:t xml:space="preserve"> </w:t>
      </w:r>
      <w:r w:rsidRPr="00CD6134">
        <w:rPr>
          <w:rFonts w:ascii="Calibri" w:hAnsi="Calibri"/>
          <w:sz w:val="22"/>
          <w:szCs w:val="22"/>
        </w:rPr>
        <w:t>below must be accounted for, unless</w:t>
      </w:r>
      <w:r w:rsidR="00830520">
        <w:rPr>
          <w:rFonts w:ascii="Calibri" w:hAnsi="Calibri"/>
          <w:sz w:val="22"/>
          <w:szCs w:val="22"/>
        </w:rPr>
        <w:t>:</w:t>
      </w:r>
      <w:r w:rsidRPr="00CD6134">
        <w:rPr>
          <w:rFonts w:ascii="Calibri" w:hAnsi="Calibri"/>
          <w:sz w:val="22"/>
          <w:szCs w:val="22"/>
        </w:rPr>
        <w:t xml:space="preserve"> </w:t>
      </w:r>
    </w:p>
    <w:p w14:paraId="38B072DE" w14:textId="2703A267" w:rsidR="00830520" w:rsidRPr="00917F1E" w:rsidRDefault="00830520" w:rsidP="00917F1E">
      <w:pPr>
        <w:pStyle w:val="ListParagraph"/>
        <w:numPr>
          <w:ilvl w:val="0"/>
          <w:numId w:val="34"/>
        </w:numPr>
        <w:rPr>
          <w:rFonts w:ascii="Calibri" w:hAnsi="Calibri"/>
          <w:sz w:val="22"/>
          <w:szCs w:val="22"/>
        </w:rPr>
      </w:pPr>
      <w:r>
        <w:rPr>
          <w:rFonts w:ascii="Calibri" w:hAnsi="Calibri"/>
          <w:sz w:val="22"/>
          <w:szCs w:val="22"/>
        </w:rPr>
        <w:t>A</w:t>
      </w:r>
      <w:r w:rsidR="0057018C" w:rsidRPr="00917F1E">
        <w:rPr>
          <w:rFonts w:ascii="Calibri" w:hAnsi="Calibri"/>
          <w:sz w:val="22"/>
          <w:szCs w:val="22"/>
        </w:rPr>
        <w:t>rguably negligible</w:t>
      </w:r>
      <w:r w:rsidRPr="00917F1E">
        <w:rPr>
          <w:rFonts w:ascii="Calibri" w:hAnsi="Calibri"/>
          <w:sz w:val="22"/>
          <w:szCs w:val="22"/>
        </w:rPr>
        <w:t>;</w:t>
      </w:r>
      <w:r w:rsidR="0057018C" w:rsidRPr="00917F1E">
        <w:rPr>
          <w:rFonts w:ascii="Calibri" w:hAnsi="Calibri"/>
          <w:sz w:val="22"/>
          <w:szCs w:val="22"/>
        </w:rPr>
        <w:t xml:space="preserve"> </w:t>
      </w:r>
      <w:r w:rsidR="00F0016B" w:rsidRPr="00917F1E">
        <w:rPr>
          <w:rFonts w:ascii="Calibri" w:hAnsi="Calibri"/>
          <w:sz w:val="22"/>
          <w:szCs w:val="22"/>
        </w:rPr>
        <w:t>OR</w:t>
      </w:r>
      <w:r w:rsidR="0057018C" w:rsidRPr="00917F1E">
        <w:rPr>
          <w:rFonts w:ascii="Calibri" w:hAnsi="Calibri"/>
          <w:sz w:val="22"/>
          <w:szCs w:val="22"/>
        </w:rPr>
        <w:t xml:space="preserve"> </w:t>
      </w:r>
    </w:p>
    <w:p w14:paraId="21C6D066" w14:textId="2D79717D" w:rsidR="00830520" w:rsidRPr="00917F1E" w:rsidRDefault="00830520" w:rsidP="00917F1E">
      <w:pPr>
        <w:pStyle w:val="ListParagraph"/>
        <w:numPr>
          <w:ilvl w:val="0"/>
          <w:numId w:val="34"/>
        </w:numPr>
        <w:rPr>
          <w:rFonts w:ascii="Calibri" w:hAnsi="Calibri"/>
          <w:sz w:val="22"/>
          <w:szCs w:val="22"/>
        </w:rPr>
      </w:pPr>
      <w:r>
        <w:rPr>
          <w:rFonts w:ascii="Calibri" w:hAnsi="Calibri"/>
          <w:sz w:val="22"/>
          <w:szCs w:val="22"/>
        </w:rPr>
        <w:t>N</w:t>
      </w:r>
      <w:r w:rsidR="0057018C" w:rsidRPr="00917F1E">
        <w:rPr>
          <w:rFonts w:ascii="Calibri" w:hAnsi="Calibri"/>
          <w:sz w:val="22"/>
          <w:szCs w:val="22"/>
        </w:rPr>
        <w:t xml:space="preserve">ot applicable to </w:t>
      </w:r>
      <w:r w:rsidR="00F0016B" w:rsidRPr="00917F1E">
        <w:rPr>
          <w:rFonts w:ascii="Calibri" w:hAnsi="Calibri"/>
          <w:sz w:val="22"/>
          <w:szCs w:val="22"/>
        </w:rPr>
        <w:t>identified project scenario</w:t>
      </w:r>
      <w:r w:rsidRPr="00917F1E">
        <w:rPr>
          <w:rFonts w:ascii="Calibri" w:hAnsi="Calibri"/>
          <w:sz w:val="22"/>
          <w:szCs w:val="22"/>
        </w:rPr>
        <w:t>;</w:t>
      </w:r>
      <w:r w:rsidR="00F0016B" w:rsidRPr="00917F1E" w:rsidDel="00F0016B">
        <w:rPr>
          <w:rFonts w:ascii="Calibri" w:hAnsi="Calibri"/>
          <w:sz w:val="22"/>
          <w:szCs w:val="22"/>
        </w:rPr>
        <w:t xml:space="preserve"> </w:t>
      </w:r>
      <w:r w:rsidR="00F0016B" w:rsidRPr="00917F1E">
        <w:rPr>
          <w:rFonts w:ascii="Calibri" w:hAnsi="Calibri"/>
          <w:sz w:val="22"/>
          <w:szCs w:val="22"/>
        </w:rPr>
        <w:t>OR</w:t>
      </w:r>
      <w:r w:rsidR="00992DA9" w:rsidRPr="00917F1E">
        <w:rPr>
          <w:rFonts w:ascii="Calibri" w:hAnsi="Calibri"/>
          <w:sz w:val="22"/>
          <w:szCs w:val="22"/>
        </w:rPr>
        <w:t xml:space="preserve"> </w:t>
      </w:r>
    </w:p>
    <w:p w14:paraId="370D6091" w14:textId="1892743F" w:rsidR="00830520" w:rsidRPr="00917F1E" w:rsidRDefault="00830520" w:rsidP="00917F1E">
      <w:pPr>
        <w:pStyle w:val="ListParagraph"/>
        <w:numPr>
          <w:ilvl w:val="0"/>
          <w:numId w:val="34"/>
        </w:numPr>
        <w:rPr>
          <w:rFonts w:ascii="Calibri" w:hAnsi="Calibri"/>
          <w:sz w:val="22"/>
          <w:szCs w:val="22"/>
        </w:rPr>
      </w:pPr>
      <w:r>
        <w:rPr>
          <w:rFonts w:ascii="Calibri" w:hAnsi="Calibri"/>
          <w:sz w:val="22"/>
          <w:szCs w:val="22"/>
        </w:rPr>
        <w:t>T</w:t>
      </w:r>
      <w:r w:rsidR="007517C2" w:rsidRPr="00917F1E">
        <w:rPr>
          <w:rFonts w:ascii="Calibri" w:hAnsi="Calibri"/>
          <w:sz w:val="22"/>
          <w:szCs w:val="22"/>
        </w:rPr>
        <w:t>hey are also</w:t>
      </w:r>
      <w:r w:rsidR="00992DA9" w:rsidRPr="00917F1E">
        <w:rPr>
          <w:rFonts w:ascii="Calibri" w:hAnsi="Calibri"/>
          <w:sz w:val="22"/>
          <w:szCs w:val="22"/>
        </w:rPr>
        <w:t xml:space="preserve"> omitted in</w:t>
      </w:r>
      <w:r w:rsidR="007517C2" w:rsidRPr="00917F1E">
        <w:rPr>
          <w:rFonts w:ascii="Calibri" w:hAnsi="Calibri"/>
          <w:sz w:val="22"/>
          <w:szCs w:val="22"/>
        </w:rPr>
        <w:t xml:space="preserve"> the calculation of </w:t>
      </w:r>
      <w:r w:rsidR="00992DA9" w:rsidRPr="00917F1E">
        <w:rPr>
          <w:rFonts w:ascii="Calibri" w:hAnsi="Calibri"/>
          <w:sz w:val="22"/>
          <w:szCs w:val="22"/>
        </w:rPr>
        <w:t>baseline emissions</w:t>
      </w:r>
      <w:r w:rsidRPr="00917F1E">
        <w:rPr>
          <w:rFonts w:ascii="Calibri" w:hAnsi="Calibri"/>
          <w:sz w:val="22"/>
          <w:szCs w:val="22"/>
        </w:rPr>
        <w:t>;</w:t>
      </w:r>
      <w:r w:rsidR="006B70D2" w:rsidRPr="00917F1E">
        <w:rPr>
          <w:rFonts w:ascii="Calibri" w:hAnsi="Calibri"/>
          <w:sz w:val="22"/>
          <w:szCs w:val="22"/>
        </w:rPr>
        <w:t xml:space="preserve"> </w:t>
      </w:r>
      <w:r w:rsidR="0035107E" w:rsidRPr="00917F1E">
        <w:rPr>
          <w:rFonts w:ascii="Calibri" w:hAnsi="Calibri"/>
          <w:sz w:val="22"/>
          <w:szCs w:val="22"/>
        </w:rPr>
        <w:t xml:space="preserve">OR </w:t>
      </w:r>
    </w:p>
    <w:p w14:paraId="524ADAA6" w14:textId="27B08BB8" w:rsidR="00830520" w:rsidRPr="00917F1E" w:rsidRDefault="00830520" w:rsidP="00917F1E">
      <w:pPr>
        <w:pStyle w:val="ListParagraph"/>
        <w:numPr>
          <w:ilvl w:val="0"/>
          <w:numId w:val="34"/>
        </w:numPr>
        <w:rPr>
          <w:rFonts w:ascii="Calibri" w:hAnsi="Calibri"/>
          <w:sz w:val="22"/>
          <w:szCs w:val="22"/>
        </w:rPr>
      </w:pPr>
      <w:r>
        <w:rPr>
          <w:rFonts w:ascii="Calibri" w:hAnsi="Calibri"/>
          <w:sz w:val="22"/>
          <w:szCs w:val="22"/>
        </w:rPr>
        <w:t>J</w:t>
      </w:r>
      <w:r w:rsidR="0035107E" w:rsidRPr="00917F1E">
        <w:rPr>
          <w:rFonts w:ascii="Calibri" w:hAnsi="Calibri"/>
          <w:sz w:val="22"/>
          <w:szCs w:val="22"/>
        </w:rPr>
        <w:t>ustified to cause cooling</w:t>
      </w:r>
      <w:r w:rsidR="00992DA9" w:rsidRPr="00917F1E">
        <w:rPr>
          <w:rFonts w:ascii="Calibri" w:hAnsi="Calibri"/>
          <w:sz w:val="22"/>
          <w:szCs w:val="22"/>
        </w:rPr>
        <w:t xml:space="preserve">. </w:t>
      </w:r>
    </w:p>
    <w:p w14:paraId="1A13D6D8" w14:textId="77777777" w:rsidR="00830520" w:rsidRDefault="00830520" w:rsidP="0057018C">
      <w:pPr>
        <w:rPr>
          <w:rFonts w:ascii="Calibri" w:hAnsi="Calibri"/>
          <w:sz w:val="22"/>
          <w:szCs w:val="22"/>
        </w:rPr>
      </w:pPr>
    </w:p>
    <w:p w14:paraId="70F9CD9B" w14:textId="1CB30001" w:rsidR="0057018C" w:rsidRPr="00CD6134" w:rsidRDefault="0057018C" w:rsidP="0057018C">
      <w:pPr>
        <w:rPr>
          <w:rFonts w:ascii="Calibri" w:hAnsi="Calibri"/>
          <w:sz w:val="22"/>
          <w:szCs w:val="22"/>
        </w:rPr>
      </w:pPr>
      <w:r w:rsidRPr="00CD6134">
        <w:rPr>
          <w:rFonts w:ascii="Calibri" w:hAnsi="Calibri"/>
          <w:sz w:val="22"/>
          <w:szCs w:val="22"/>
        </w:rPr>
        <w:t>Emissions must be well documented and based on publicly available and verifiable data</w:t>
      </w:r>
      <w:r w:rsidR="00A05CD0">
        <w:rPr>
          <w:rFonts w:ascii="Calibri" w:hAnsi="Calibri"/>
          <w:sz w:val="22"/>
          <w:szCs w:val="22"/>
        </w:rPr>
        <w:t>:</w:t>
      </w:r>
    </w:p>
    <w:p w14:paraId="308B784C" w14:textId="77777777" w:rsidR="0057018C" w:rsidRPr="00CD6134" w:rsidRDefault="0057018C" w:rsidP="0057018C">
      <w:pPr>
        <w:rPr>
          <w:rFonts w:ascii="Calibri" w:hAnsi="Calibri"/>
          <w:sz w:val="22"/>
          <w:szCs w:val="22"/>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0"/>
        <w:gridCol w:w="1800"/>
        <w:gridCol w:w="1620"/>
        <w:gridCol w:w="1260"/>
        <w:gridCol w:w="4320"/>
      </w:tblGrid>
      <w:tr w:rsidR="00290740" w:rsidRPr="004A524D" w14:paraId="554446E6" w14:textId="77777777" w:rsidTr="00D5649E">
        <w:tc>
          <w:tcPr>
            <w:tcW w:w="720" w:type="dxa"/>
            <w:vAlign w:val="center"/>
          </w:tcPr>
          <w:p w14:paraId="7192BFA4" w14:textId="77777777" w:rsidR="0057018C" w:rsidRPr="004A524D" w:rsidRDefault="0057018C" w:rsidP="0057018C">
            <w:pPr>
              <w:rPr>
                <w:rFonts w:asciiTheme="majorHAnsi" w:hAnsiTheme="majorHAnsi"/>
                <w:sz w:val="22"/>
                <w:szCs w:val="22"/>
              </w:rPr>
            </w:pPr>
          </w:p>
        </w:tc>
        <w:tc>
          <w:tcPr>
            <w:tcW w:w="1800" w:type="dxa"/>
          </w:tcPr>
          <w:p w14:paraId="25CEF416" w14:textId="098EDD95" w:rsidR="0057018C" w:rsidRPr="004A524D" w:rsidRDefault="0057018C" w:rsidP="0057018C">
            <w:pPr>
              <w:rPr>
                <w:rFonts w:asciiTheme="majorHAnsi" w:hAnsiTheme="majorHAnsi"/>
                <w:sz w:val="22"/>
                <w:szCs w:val="22"/>
              </w:rPr>
            </w:pPr>
            <w:r w:rsidRPr="004A524D">
              <w:rPr>
                <w:rFonts w:asciiTheme="majorHAnsi" w:hAnsiTheme="majorHAnsi"/>
                <w:sz w:val="22"/>
                <w:szCs w:val="22"/>
              </w:rPr>
              <w:t>Source</w:t>
            </w:r>
          </w:p>
        </w:tc>
        <w:tc>
          <w:tcPr>
            <w:tcW w:w="1620" w:type="dxa"/>
          </w:tcPr>
          <w:p w14:paraId="0F76AD10" w14:textId="644B7503" w:rsidR="0057018C" w:rsidRPr="004A524D" w:rsidRDefault="0057018C" w:rsidP="0057018C">
            <w:pPr>
              <w:rPr>
                <w:rFonts w:asciiTheme="majorHAnsi" w:hAnsiTheme="majorHAnsi"/>
                <w:sz w:val="22"/>
                <w:szCs w:val="22"/>
              </w:rPr>
            </w:pPr>
            <w:r w:rsidRPr="004A524D">
              <w:rPr>
                <w:rFonts w:asciiTheme="majorHAnsi" w:hAnsiTheme="majorHAnsi"/>
                <w:sz w:val="22"/>
                <w:szCs w:val="22"/>
              </w:rPr>
              <w:t>Gas</w:t>
            </w:r>
            <w:r w:rsidR="00D80AA0" w:rsidRPr="004A524D">
              <w:rPr>
                <w:rFonts w:asciiTheme="majorHAnsi" w:hAnsiTheme="majorHAnsi"/>
                <w:sz w:val="22"/>
                <w:szCs w:val="22"/>
              </w:rPr>
              <w:t>/Pollutant</w:t>
            </w:r>
            <w:r w:rsidR="001D3B5C">
              <w:rPr>
                <w:rFonts w:asciiTheme="majorHAnsi" w:hAnsiTheme="majorHAnsi"/>
                <w:sz w:val="22"/>
                <w:szCs w:val="22"/>
              </w:rPr>
              <w:t>*</w:t>
            </w:r>
          </w:p>
        </w:tc>
        <w:tc>
          <w:tcPr>
            <w:tcW w:w="1260" w:type="dxa"/>
          </w:tcPr>
          <w:p w14:paraId="56D9F3B6" w14:textId="77777777" w:rsidR="0057018C" w:rsidRPr="004A524D" w:rsidRDefault="0057018C" w:rsidP="0057018C">
            <w:pPr>
              <w:rPr>
                <w:rFonts w:asciiTheme="majorHAnsi" w:hAnsiTheme="majorHAnsi"/>
                <w:sz w:val="22"/>
                <w:szCs w:val="22"/>
              </w:rPr>
            </w:pPr>
            <w:r w:rsidRPr="004A524D">
              <w:rPr>
                <w:rFonts w:asciiTheme="majorHAnsi" w:hAnsiTheme="majorHAnsi"/>
                <w:sz w:val="22"/>
                <w:szCs w:val="22"/>
              </w:rPr>
              <w:t>Included?</w:t>
            </w:r>
          </w:p>
        </w:tc>
        <w:tc>
          <w:tcPr>
            <w:tcW w:w="4320" w:type="dxa"/>
          </w:tcPr>
          <w:p w14:paraId="0267701A" w14:textId="77777777" w:rsidR="0057018C" w:rsidRPr="004A524D" w:rsidRDefault="0057018C" w:rsidP="0057018C">
            <w:pPr>
              <w:rPr>
                <w:rFonts w:asciiTheme="majorHAnsi" w:hAnsiTheme="majorHAnsi"/>
                <w:sz w:val="22"/>
                <w:szCs w:val="22"/>
              </w:rPr>
            </w:pPr>
            <w:r w:rsidRPr="004A524D">
              <w:rPr>
                <w:rFonts w:asciiTheme="majorHAnsi" w:hAnsiTheme="majorHAnsi"/>
                <w:sz w:val="22"/>
                <w:szCs w:val="22"/>
              </w:rPr>
              <w:t>Justification / Explanation</w:t>
            </w:r>
          </w:p>
        </w:tc>
      </w:tr>
      <w:tr w:rsidR="00290740" w:rsidRPr="004A524D" w14:paraId="5B6F8C85" w14:textId="77777777" w:rsidTr="002B7488">
        <w:trPr>
          <w:cantSplit/>
        </w:trPr>
        <w:tc>
          <w:tcPr>
            <w:tcW w:w="720" w:type="dxa"/>
            <w:vMerge w:val="restart"/>
            <w:textDirection w:val="btLr"/>
            <w:vAlign w:val="center"/>
          </w:tcPr>
          <w:p w14:paraId="22A31670" w14:textId="233BBAF4" w:rsidR="00CD6134" w:rsidRPr="004A524D" w:rsidRDefault="004D6C35" w:rsidP="004A524D">
            <w:pPr>
              <w:jc w:val="center"/>
              <w:rPr>
                <w:rFonts w:asciiTheme="majorHAnsi" w:hAnsiTheme="majorHAnsi"/>
                <w:sz w:val="22"/>
                <w:szCs w:val="22"/>
              </w:rPr>
            </w:pPr>
            <w:r w:rsidRPr="004A524D">
              <w:rPr>
                <w:rFonts w:asciiTheme="majorHAnsi" w:hAnsiTheme="majorHAnsi"/>
                <w:sz w:val="22"/>
                <w:szCs w:val="22"/>
              </w:rPr>
              <w:t>Baseline</w:t>
            </w:r>
          </w:p>
        </w:tc>
        <w:tc>
          <w:tcPr>
            <w:tcW w:w="1800" w:type="dxa"/>
            <w:vMerge w:val="restart"/>
            <w:vAlign w:val="center"/>
          </w:tcPr>
          <w:p w14:paraId="65A08F97" w14:textId="15E63F25" w:rsidR="00CD6134" w:rsidRPr="004A524D" w:rsidRDefault="004C6BFB" w:rsidP="0057018C">
            <w:pPr>
              <w:rPr>
                <w:rFonts w:asciiTheme="majorHAnsi" w:hAnsiTheme="majorHAnsi"/>
                <w:sz w:val="22"/>
                <w:szCs w:val="22"/>
              </w:rPr>
            </w:pPr>
            <w:r w:rsidRPr="004A524D">
              <w:rPr>
                <w:rFonts w:asciiTheme="majorHAnsi" w:hAnsiTheme="majorHAnsi"/>
                <w:sz w:val="22"/>
                <w:szCs w:val="22"/>
              </w:rPr>
              <w:t>Thermal energy</w:t>
            </w:r>
          </w:p>
        </w:tc>
        <w:tc>
          <w:tcPr>
            <w:tcW w:w="1620" w:type="dxa"/>
          </w:tcPr>
          <w:p w14:paraId="5BB189F1" w14:textId="7B96B9DE" w:rsidR="00CD6134" w:rsidRPr="004A524D" w:rsidRDefault="00CD6134" w:rsidP="0057018C">
            <w:pPr>
              <w:rPr>
                <w:rFonts w:asciiTheme="majorHAnsi" w:hAnsiTheme="majorHAnsi"/>
                <w:sz w:val="22"/>
                <w:szCs w:val="22"/>
              </w:rPr>
            </w:pPr>
            <w:r w:rsidRPr="004A524D">
              <w:rPr>
                <w:rFonts w:asciiTheme="majorHAnsi" w:hAnsiTheme="majorHAnsi"/>
                <w:sz w:val="22"/>
                <w:szCs w:val="22"/>
              </w:rPr>
              <w:t>BC</w:t>
            </w:r>
          </w:p>
        </w:tc>
        <w:tc>
          <w:tcPr>
            <w:tcW w:w="1260" w:type="dxa"/>
          </w:tcPr>
          <w:p w14:paraId="4505C694" w14:textId="2D03D458"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09A0086A" w14:textId="19552E15" w:rsidR="00CD6134" w:rsidRPr="004A524D" w:rsidRDefault="00CD6134" w:rsidP="0057018C">
            <w:pPr>
              <w:rPr>
                <w:rFonts w:asciiTheme="majorHAnsi" w:hAnsiTheme="majorHAnsi"/>
                <w:sz w:val="22"/>
                <w:szCs w:val="22"/>
              </w:rPr>
            </w:pPr>
            <w:r w:rsidRPr="004A524D">
              <w:rPr>
                <w:rFonts w:asciiTheme="majorHAnsi" w:hAnsiTheme="majorHAnsi"/>
                <w:sz w:val="22"/>
                <w:szCs w:val="22"/>
              </w:rPr>
              <w:t>Important source of emissions</w:t>
            </w:r>
          </w:p>
        </w:tc>
      </w:tr>
      <w:tr w:rsidR="00290740" w:rsidRPr="004A524D" w14:paraId="7C51762A" w14:textId="77777777" w:rsidTr="002B7488">
        <w:trPr>
          <w:cantSplit/>
        </w:trPr>
        <w:tc>
          <w:tcPr>
            <w:tcW w:w="720" w:type="dxa"/>
            <w:vMerge/>
            <w:textDirection w:val="btLr"/>
            <w:vAlign w:val="center"/>
          </w:tcPr>
          <w:p w14:paraId="1645879B" w14:textId="77777777" w:rsidR="00CD6134" w:rsidRPr="004A524D" w:rsidRDefault="00CD6134" w:rsidP="0057018C">
            <w:pPr>
              <w:rPr>
                <w:rFonts w:asciiTheme="majorHAnsi" w:hAnsiTheme="majorHAnsi"/>
                <w:sz w:val="22"/>
                <w:szCs w:val="22"/>
              </w:rPr>
            </w:pPr>
          </w:p>
        </w:tc>
        <w:tc>
          <w:tcPr>
            <w:tcW w:w="1800" w:type="dxa"/>
            <w:vMerge/>
            <w:vAlign w:val="center"/>
          </w:tcPr>
          <w:p w14:paraId="046FF292" w14:textId="77777777" w:rsidR="00CD6134" w:rsidRPr="004A524D" w:rsidRDefault="00CD6134" w:rsidP="0057018C">
            <w:pPr>
              <w:rPr>
                <w:rFonts w:asciiTheme="majorHAnsi" w:hAnsiTheme="majorHAnsi"/>
                <w:sz w:val="22"/>
                <w:szCs w:val="22"/>
              </w:rPr>
            </w:pPr>
          </w:p>
        </w:tc>
        <w:tc>
          <w:tcPr>
            <w:tcW w:w="1620" w:type="dxa"/>
          </w:tcPr>
          <w:p w14:paraId="55B9736D" w14:textId="606565EB" w:rsidR="00CD6134" w:rsidRPr="004A524D" w:rsidRDefault="00CD6134" w:rsidP="0057018C">
            <w:pPr>
              <w:rPr>
                <w:rFonts w:asciiTheme="majorHAnsi" w:hAnsiTheme="majorHAnsi"/>
                <w:sz w:val="22"/>
                <w:szCs w:val="22"/>
              </w:rPr>
            </w:pPr>
            <w:r w:rsidRPr="004A524D">
              <w:rPr>
                <w:rFonts w:asciiTheme="majorHAnsi" w:hAnsiTheme="majorHAnsi"/>
                <w:sz w:val="22"/>
                <w:szCs w:val="22"/>
              </w:rPr>
              <w:t>OC</w:t>
            </w:r>
          </w:p>
        </w:tc>
        <w:tc>
          <w:tcPr>
            <w:tcW w:w="1260" w:type="dxa"/>
          </w:tcPr>
          <w:p w14:paraId="468DF2C4" w14:textId="06F603FF"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4EA71EB2" w14:textId="73D5A85A" w:rsidR="00CD6134" w:rsidRPr="004A524D" w:rsidRDefault="00CD6134" w:rsidP="0057018C">
            <w:pPr>
              <w:rPr>
                <w:rFonts w:asciiTheme="majorHAnsi" w:hAnsiTheme="majorHAnsi"/>
                <w:sz w:val="22"/>
                <w:szCs w:val="22"/>
              </w:rPr>
            </w:pPr>
            <w:r w:rsidRPr="004A524D">
              <w:rPr>
                <w:rFonts w:asciiTheme="majorHAnsi" w:hAnsiTheme="majorHAnsi"/>
                <w:sz w:val="22"/>
                <w:szCs w:val="22"/>
              </w:rPr>
              <w:t>Important source of emissions</w:t>
            </w:r>
          </w:p>
        </w:tc>
      </w:tr>
      <w:tr w:rsidR="00290740" w:rsidRPr="004A524D" w14:paraId="7FF71FF1" w14:textId="77777777" w:rsidTr="002B7488">
        <w:trPr>
          <w:cantSplit/>
        </w:trPr>
        <w:tc>
          <w:tcPr>
            <w:tcW w:w="720" w:type="dxa"/>
            <w:vMerge/>
            <w:textDirection w:val="btLr"/>
            <w:vAlign w:val="center"/>
          </w:tcPr>
          <w:p w14:paraId="31E648FA" w14:textId="77777777" w:rsidR="00CD6134" w:rsidRPr="004A524D" w:rsidRDefault="00CD6134" w:rsidP="0057018C">
            <w:pPr>
              <w:rPr>
                <w:rFonts w:asciiTheme="majorHAnsi" w:hAnsiTheme="majorHAnsi"/>
                <w:sz w:val="22"/>
                <w:szCs w:val="22"/>
              </w:rPr>
            </w:pPr>
          </w:p>
        </w:tc>
        <w:tc>
          <w:tcPr>
            <w:tcW w:w="1800" w:type="dxa"/>
            <w:vMerge/>
            <w:vAlign w:val="center"/>
          </w:tcPr>
          <w:p w14:paraId="6A8A65A0" w14:textId="77777777" w:rsidR="00CD6134" w:rsidRPr="004A524D" w:rsidRDefault="00CD6134" w:rsidP="0057018C">
            <w:pPr>
              <w:rPr>
                <w:rFonts w:asciiTheme="majorHAnsi" w:hAnsiTheme="majorHAnsi"/>
                <w:sz w:val="22"/>
                <w:szCs w:val="22"/>
              </w:rPr>
            </w:pPr>
          </w:p>
        </w:tc>
        <w:tc>
          <w:tcPr>
            <w:tcW w:w="1620" w:type="dxa"/>
          </w:tcPr>
          <w:p w14:paraId="5A699DEA" w14:textId="66A884E5" w:rsidR="00CD6134" w:rsidRPr="004A524D" w:rsidRDefault="00CD6134" w:rsidP="0057018C">
            <w:pPr>
              <w:rPr>
                <w:rFonts w:asciiTheme="majorHAnsi" w:hAnsiTheme="majorHAnsi"/>
                <w:sz w:val="22"/>
                <w:szCs w:val="22"/>
              </w:rPr>
            </w:pPr>
            <w:r w:rsidRPr="004A524D">
              <w:rPr>
                <w:rFonts w:asciiTheme="majorHAnsi" w:hAnsiTheme="majorHAnsi"/>
                <w:sz w:val="22"/>
                <w:szCs w:val="22"/>
              </w:rPr>
              <w:t>CO</w:t>
            </w:r>
          </w:p>
        </w:tc>
        <w:tc>
          <w:tcPr>
            <w:tcW w:w="1260" w:type="dxa"/>
          </w:tcPr>
          <w:p w14:paraId="20DBFE57" w14:textId="19337343"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32B90B66" w14:textId="6E2F4D2C"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w:t>
            </w:r>
            <w:r w:rsidR="00CD6134" w:rsidRPr="004A524D">
              <w:rPr>
                <w:rFonts w:asciiTheme="majorHAnsi" w:hAnsiTheme="majorHAnsi"/>
                <w:sz w:val="22"/>
                <w:szCs w:val="22"/>
              </w:rPr>
              <w:t>mportant source of emissions</w:t>
            </w:r>
          </w:p>
        </w:tc>
      </w:tr>
      <w:tr w:rsidR="00290740" w:rsidRPr="004A524D" w14:paraId="4D93C086" w14:textId="77777777" w:rsidTr="002B7488">
        <w:trPr>
          <w:cantSplit/>
        </w:trPr>
        <w:tc>
          <w:tcPr>
            <w:tcW w:w="720" w:type="dxa"/>
            <w:vMerge/>
            <w:textDirection w:val="btLr"/>
            <w:vAlign w:val="center"/>
          </w:tcPr>
          <w:p w14:paraId="286D8F81" w14:textId="77777777" w:rsidR="00CD6134" w:rsidRPr="004A524D" w:rsidRDefault="00CD6134" w:rsidP="0057018C">
            <w:pPr>
              <w:rPr>
                <w:rFonts w:asciiTheme="majorHAnsi" w:hAnsiTheme="majorHAnsi"/>
                <w:sz w:val="22"/>
                <w:szCs w:val="22"/>
              </w:rPr>
            </w:pPr>
          </w:p>
        </w:tc>
        <w:tc>
          <w:tcPr>
            <w:tcW w:w="1800" w:type="dxa"/>
            <w:vMerge/>
            <w:vAlign w:val="center"/>
          </w:tcPr>
          <w:p w14:paraId="0E271EA2" w14:textId="77777777" w:rsidR="00CD6134" w:rsidRPr="004A524D" w:rsidRDefault="00CD6134" w:rsidP="0057018C">
            <w:pPr>
              <w:rPr>
                <w:rFonts w:asciiTheme="majorHAnsi" w:hAnsiTheme="majorHAnsi"/>
                <w:sz w:val="22"/>
                <w:szCs w:val="22"/>
              </w:rPr>
            </w:pPr>
          </w:p>
        </w:tc>
        <w:tc>
          <w:tcPr>
            <w:tcW w:w="1620" w:type="dxa"/>
          </w:tcPr>
          <w:p w14:paraId="0DCEED5E" w14:textId="3E6FA58C" w:rsidR="00CD6134" w:rsidRPr="004A524D" w:rsidRDefault="00CD6134" w:rsidP="0057018C">
            <w:pPr>
              <w:rPr>
                <w:rFonts w:asciiTheme="majorHAnsi" w:hAnsiTheme="majorHAnsi"/>
                <w:sz w:val="22"/>
                <w:szCs w:val="22"/>
              </w:rPr>
            </w:pPr>
            <w:r w:rsidRPr="004A524D">
              <w:rPr>
                <w:rFonts w:asciiTheme="majorHAnsi" w:hAnsiTheme="majorHAnsi"/>
                <w:sz w:val="22"/>
                <w:szCs w:val="22"/>
              </w:rPr>
              <w:t>NO</w:t>
            </w:r>
            <w:r w:rsidRPr="004A524D">
              <w:rPr>
                <w:rFonts w:asciiTheme="majorHAnsi" w:hAnsiTheme="majorHAnsi"/>
                <w:sz w:val="22"/>
                <w:szCs w:val="22"/>
                <w:vertAlign w:val="subscript"/>
              </w:rPr>
              <w:t>X</w:t>
            </w:r>
          </w:p>
        </w:tc>
        <w:tc>
          <w:tcPr>
            <w:tcW w:w="1260" w:type="dxa"/>
          </w:tcPr>
          <w:p w14:paraId="5674F1AF" w14:textId="65D9A0FD"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5F68ABCD" w14:textId="3AECE77D"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important source of emissions</w:t>
            </w:r>
          </w:p>
        </w:tc>
      </w:tr>
      <w:tr w:rsidR="00290740" w:rsidRPr="004A524D" w14:paraId="069FE23B" w14:textId="77777777" w:rsidTr="002B7488">
        <w:trPr>
          <w:cantSplit/>
        </w:trPr>
        <w:tc>
          <w:tcPr>
            <w:tcW w:w="720" w:type="dxa"/>
            <w:vMerge/>
            <w:textDirection w:val="btLr"/>
            <w:vAlign w:val="center"/>
          </w:tcPr>
          <w:p w14:paraId="3754B87D" w14:textId="77777777" w:rsidR="00CD6134" w:rsidRPr="004A524D" w:rsidRDefault="00CD6134" w:rsidP="0057018C">
            <w:pPr>
              <w:rPr>
                <w:rFonts w:asciiTheme="majorHAnsi" w:hAnsiTheme="majorHAnsi"/>
                <w:sz w:val="22"/>
                <w:szCs w:val="22"/>
              </w:rPr>
            </w:pPr>
          </w:p>
        </w:tc>
        <w:tc>
          <w:tcPr>
            <w:tcW w:w="1800" w:type="dxa"/>
            <w:vMerge/>
            <w:vAlign w:val="center"/>
          </w:tcPr>
          <w:p w14:paraId="4836683B" w14:textId="77777777" w:rsidR="00CD6134" w:rsidRPr="004A524D" w:rsidRDefault="00CD6134" w:rsidP="0057018C">
            <w:pPr>
              <w:rPr>
                <w:rFonts w:asciiTheme="majorHAnsi" w:hAnsiTheme="majorHAnsi"/>
                <w:sz w:val="22"/>
                <w:szCs w:val="22"/>
              </w:rPr>
            </w:pPr>
          </w:p>
        </w:tc>
        <w:tc>
          <w:tcPr>
            <w:tcW w:w="1620" w:type="dxa"/>
          </w:tcPr>
          <w:p w14:paraId="6A496A96" w14:textId="5C2EC1CD" w:rsidR="00CD6134" w:rsidRPr="004A524D" w:rsidRDefault="00CD6134" w:rsidP="0057018C">
            <w:pPr>
              <w:rPr>
                <w:rFonts w:asciiTheme="majorHAnsi" w:hAnsiTheme="majorHAnsi"/>
                <w:sz w:val="22"/>
                <w:szCs w:val="22"/>
              </w:rPr>
            </w:pPr>
            <w:r w:rsidRPr="004A524D">
              <w:rPr>
                <w:rFonts w:asciiTheme="majorHAnsi" w:hAnsiTheme="majorHAnsi"/>
                <w:sz w:val="22"/>
                <w:szCs w:val="22"/>
              </w:rPr>
              <w:t>NMVOCs</w:t>
            </w:r>
          </w:p>
        </w:tc>
        <w:tc>
          <w:tcPr>
            <w:tcW w:w="1260" w:type="dxa"/>
          </w:tcPr>
          <w:p w14:paraId="1D8ADD74" w14:textId="6901E6F8"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735E6043" w14:textId="000580EA"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important source of emissions</w:t>
            </w:r>
          </w:p>
        </w:tc>
      </w:tr>
      <w:tr w:rsidR="00290740" w:rsidRPr="004A524D" w14:paraId="5C619ED3" w14:textId="77777777" w:rsidTr="002B7488">
        <w:trPr>
          <w:cantSplit/>
        </w:trPr>
        <w:tc>
          <w:tcPr>
            <w:tcW w:w="720" w:type="dxa"/>
            <w:vMerge/>
            <w:textDirection w:val="btLr"/>
            <w:vAlign w:val="center"/>
          </w:tcPr>
          <w:p w14:paraId="4DA29C5B" w14:textId="77777777" w:rsidR="00CD6134" w:rsidRPr="004A524D" w:rsidRDefault="00CD6134" w:rsidP="0057018C">
            <w:pPr>
              <w:rPr>
                <w:rFonts w:asciiTheme="majorHAnsi" w:hAnsiTheme="majorHAnsi"/>
                <w:sz w:val="22"/>
                <w:szCs w:val="22"/>
              </w:rPr>
            </w:pPr>
          </w:p>
        </w:tc>
        <w:tc>
          <w:tcPr>
            <w:tcW w:w="1800" w:type="dxa"/>
            <w:vMerge/>
            <w:vAlign w:val="center"/>
          </w:tcPr>
          <w:p w14:paraId="725535EF" w14:textId="77777777" w:rsidR="00CD6134" w:rsidRPr="004A524D" w:rsidRDefault="00CD6134" w:rsidP="0057018C">
            <w:pPr>
              <w:rPr>
                <w:rFonts w:asciiTheme="majorHAnsi" w:hAnsiTheme="majorHAnsi"/>
                <w:sz w:val="22"/>
                <w:szCs w:val="22"/>
              </w:rPr>
            </w:pPr>
          </w:p>
        </w:tc>
        <w:tc>
          <w:tcPr>
            <w:tcW w:w="1620" w:type="dxa"/>
          </w:tcPr>
          <w:p w14:paraId="4A02FAB9" w14:textId="70E8F6E5" w:rsidR="00CD6134" w:rsidRPr="004A524D" w:rsidRDefault="00506C9B" w:rsidP="0057018C">
            <w:pPr>
              <w:rPr>
                <w:rFonts w:asciiTheme="majorHAnsi" w:hAnsiTheme="majorHAnsi"/>
                <w:sz w:val="22"/>
                <w:szCs w:val="22"/>
              </w:rPr>
            </w:pPr>
            <w:r w:rsidRPr="004A524D">
              <w:rPr>
                <w:rFonts w:asciiTheme="majorHAnsi" w:hAnsiTheme="majorHAnsi"/>
                <w:sz w:val="22"/>
                <w:szCs w:val="22"/>
              </w:rPr>
              <w:t>Sulf</w:t>
            </w:r>
            <w:r w:rsidR="00CD6134" w:rsidRPr="004A524D">
              <w:rPr>
                <w:rFonts w:asciiTheme="majorHAnsi" w:hAnsiTheme="majorHAnsi"/>
                <w:sz w:val="22"/>
                <w:szCs w:val="22"/>
              </w:rPr>
              <w:t>ates</w:t>
            </w:r>
          </w:p>
        </w:tc>
        <w:tc>
          <w:tcPr>
            <w:tcW w:w="1260" w:type="dxa"/>
          </w:tcPr>
          <w:p w14:paraId="6F59706F" w14:textId="0906A8DD"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553B3B5F" w14:textId="3A08088D" w:rsidR="00CD6134" w:rsidRPr="004A524D" w:rsidRDefault="00CD6134" w:rsidP="0057018C">
            <w:pPr>
              <w:rPr>
                <w:rFonts w:asciiTheme="majorHAnsi" w:hAnsiTheme="majorHAnsi"/>
                <w:sz w:val="22"/>
                <w:szCs w:val="22"/>
              </w:rPr>
            </w:pPr>
            <w:r w:rsidRPr="004A524D">
              <w:rPr>
                <w:rFonts w:asciiTheme="majorHAnsi" w:hAnsiTheme="majorHAnsi"/>
                <w:sz w:val="22"/>
                <w:szCs w:val="22"/>
              </w:rPr>
              <w:t>Can be significant for some</w:t>
            </w:r>
            <w:r w:rsidR="004A524D">
              <w:rPr>
                <w:rFonts w:asciiTheme="majorHAnsi" w:hAnsiTheme="majorHAnsi"/>
                <w:sz w:val="22"/>
                <w:szCs w:val="22"/>
              </w:rPr>
              <w:t xml:space="preserve"> type of</w:t>
            </w:r>
            <w:r w:rsidRPr="004A524D">
              <w:rPr>
                <w:rFonts w:asciiTheme="majorHAnsi" w:hAnsiTheme="majorHAnsi"/>
                <w:sz w:val="22"/>
                <w:szCs w:val="22"/>
              </w:rPr>
              <w:t xml:space="preserve"> fuels</w:t>
            </w:r>
          </w:p>
        </w:tc>
      </w:tr>
      <w:tr w:rsidR="00290740" w:rsidRPr="004A524D" w14:paraId="79DCD27F" w14:textId="77777777" w:rsidTr="002B7488">
        <w:trPr>
          <w:cantSplit/>
        </w:trPr>
        <w:tc>
          <w:tcPr>
            <w:tcW w:w="720" w:type="dxa"/>
            <w:vMerge w:val="restart"/>
            <w:textDirection w:val="btLr"/>
            <w:vAlign w:val="center"/>
          </w:tcPr>
          <w:p w14:paraId="4AA68B4B" w14:textId="457FE028" w:rsidR="00CD6134" w:rsidRPr="004A524D" w:rsidRDefault="004D6C35" w:rsidP="004A524D">
            <w:pPr>
              <w:jc w:val="center"/>
              <w:rPr>
                <w:rFonts w:asciiTheme="majorHAnsi" w:hAnsiTheme="majorHAnsi"/>
                <w:sz w:val="22"/>
                <w:szCs w:val="22"/>
              </w:rPr>
            </w:pPr>
            <w:r w:rsidRPr="004A524D">
              <w:rPr>
                <w:rFonts w:asciiTheme="majorHAnsi" w:hAnsiTheme="majorHAnsi"/>
                <w:sz w:val="22"/>
                <w:szCs w:val="22"/>
              </w:rPr>
              <w:t>Project</w:t>
            </w:r>
          </w:p>
        </w:tc>
        <w:tc>
          <w:tcPr>
            <w:tcW w:w="1800" w:type="dxa"/>
            <w:vMerge w:val="restart"/>
            <w:vAlign w:val="center"/>
          </w:tcPr>
          <w:p w14:paraId="723AAAFD" w14:textId="1BF87576" w:rsidR="00CD6134" w:rsidRPr="004A524D" w:rsidRDefault="004C6BFB" w:rsidP="0057018C">
            <w:pPr>
              <w:rPr>
                <w:rFonts w:asciiTheme="majorHAnsi" w:hAnsiTheme="majorHAnsi"/>
                <w:sz w:val="22"/>
                <w:szCs w:val="22"/>
              </w:rPr>
            </w:pPr>
            <w:r w:rsidRPr="004A524D">
              <w:rPr>
                <w:rFonts w:asciiTheme="majorHAnsi" w:hAnsiTheme="majorHAnsi"/>
                <w:sz w:val="22"/>
                <w:szCs w:val="22"/>
              </w:rPr>
              <w:t>Thermal energy</w:t>
            </w:r>
          </w:p>
        </w:tc>
        <w:tc>
          <w:tcPr>
            <w:tcW w:w="1620" w:type="dxa"/>
          </w:tcPr>
          <w:p w14:paraId="4FBE9795" w14:textId="53F2CEF3" w:rsidR="00CD6134" w:rsidRPr="004A524D" w:rsidRDefault="00CD6134" w:rsidP="0057018C">
            <w:pPr>
              <w:rPr>
                <w:rFonts w:asciiTheme="majorHAnsi" w:hAnsiTheme="majorHAnsi"/>
                <w:sz w:val="22"/>
                <w:szCs w:val="22"/>
              </w:rPr>
            </w:pPr>
            <w:r w:rsidRPr="004A524D">
              <w:rPr>
                <w:rFonts w:asciiTheme="majorHAnsi" w:hAnsiTheme="majorHAnsi"/>
                <w:sz w:val="22"/>
                <w:szCs w:val="22"/>
              </w:rPr>
              <w:t>BC</w:t>
            </w:r>
          </w:p>
        </w:tc>
        <w:tc>
          <w:tcPr>
            <w:tcW w:w="1260" w:type="dxa"/>
          </w:tcPr>
          <w:p w14:paraId="5DCA09B7" w14:textId="24FA2489"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2AE3A279" w14:textId="5315C0BA" w:rsidR="00CD6134" w:rsidRPr="004A524D" w:rsidRDefault="00CD6134" w:rsidP="0057018C">
            <w:pPr>
              <w:rPr>
                <w:rFonts w:asciiTheme="majorHAnsi" w:hAnsiTheme="majorHAnsi"/>
                <w:sz w:val="22"/>
                <w:szCs w:val="22"/>
              </w:rPr>
            </w:pPr>
            <w:r w:rsidRPr="004A524D">
              <w:rPr>
                <w:rFonts w:asciiTheme="majorHAnsi" w:hAnsiTheme="majorHAnsi"/>
                <w:sz w:val="22"/>
                <w:szCs w:val="22"/>
              </w:rPr>
              <w:t>Important source of emissions</w:t>
            </w:r>
          </w:p>
        </w:tc>
      </w:tr>
      <w:tr w:rsidR="00290740" w:rsidRPr="004A524D" w14:paraId="37DCBFE3" w14:textId="77777777" w:rsidTr="002B7488">
        <w:trPr>
          <w:cantSplit/>
        </w:trPr>
        <w:tc>
          <w:tcPr>
            <w:tcW w:w="720" w:type="dxa"/>
            <w:vMerge/>
            <w:textDirection w:val="btLr"/>
            <w:vAlign w:val="center"/>
          </w:tcPr>
          <w:p w14:paraId="08C9310F" w14:textId="77777777" w:rsidR="00CD6134" w:rsidRPr="004A524D" w:rsidRDefault="00CD6134" w:rsidP="0057018C">
            <w:pPr>
              <w:rPr>
                <w:rFonts w:asciiTheme="majorHAnsi" w:hAnsiTheme="majorHAnsi"/>
                <w:sz w:val="22"/>
                <w:szCs w:val="22"/>
              </w:rPr>
            </w:pPr>
          </w:p>
        </w:tc>
        <w:tc>
          <w:tcPr>
            <w:tcW w:w="1800" w:type="dxa"/>
            <w:vMerge/>
            <w:vAlign w:val="center"/>
          </w:tcPr>
          <w:p w14:paraId="296BC219" w14:textId="77777777" w:rsidR="00CD6134" w:rsidRPr="004A524D" w:rsidRDefault="00CD6134" w:rsidP="0057018C">
            <w:pPr>
              <w:rPr>
                <w:rFonts w:asciiTheme="majorHAnsi" w:hAnsiTheme="majorHAnsi"/>
                <w:sz w:val="22"/>
                <w:szCs w:val="22"/>
              </w:rPr>
            </w:pPr>
          </w:p>
        </w:tc>
        <w:tc>
          <w:tcPr>
            <w:tcW w:w="1620" w:type="dxa"/>
          </w:tcPr>
          <w:p w14:paraId="26021505" w14:textId="2B585098" w:rsidR="00CD6134" w:rsidRPr="004A524D" w:rsidRDefault="00CD6134" w:rsidP="0057018C">
            <w:pPr>
              <w:rPr>
                <w:rFonts w:asciiTheme="majorHAnsi" w:hAnsiTheme="majorHAnsi"/>
                <w:sz w:val="22"/>
                <w:szCs w:val="22"/>
              </w:rPr>
            </w:pPr>
            <w:r w:rsidRPr="004A524D">
              <w:rPr>
                <w:rFonts w:asciiTheme="majorHAnsi" w:hAnsiTheme="majorHAnsi"/>
                <w:sz w:val="22"/>
                <w:szCs w:val="22"/>
              </w:rPr>
              <w:t>OC</w:t>
            </w:r>
          </w:p>
        </w:tc>
        <w:tc>
          <w:tcPr>
            <w:tcW w:w="1260" w:type="dxa"/>
          </w:tcPr>
          <w:p w14:paraId="38ED35C9" w14:textId="7618B33A"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7F35391B" w14:textId="048F70B9" w:rsidR="00CD6134" w:rsidRPr="004A524D" w:rsidRDefault="00CD6134" w:rsidP="0057018C">
            <w:pPr>
              <w:rPr>
                <w:rFonts w:asciiTheme="majorHAnsi" w:hAnsiTheme="majorHAnsi"/>
                <w:sz w:val="22"/>
                <w:szCs w:val="22"/>
              </w:rPr>
            </w:pPr>
            <w:r w:rsidRPr="004A524D">
              <w:rPr>
                <w:rFonts w:asciiTheme="majorHAnsi" w:hAnsiTheme="majorHAnsi"/>
                <w:sz w:val="22"/>
                <w:szCs w:val="22"/>
              </w:rPr>
              <w:t>Important source of emissions</w:t>
            </w:r>
          </w:p>
        </w:tc>
      </w:tr>
      <w:tr w:rsidR="00290740" w:rsidRPr="004A524D" w14:paraId="210C8E3B" w14:textId="77777777" w:rsidTr="002B7488">
        <w:trPr>
          <w:cantSplit/>
        </w:trPr>
        <w:tc>
          <w:tcPr>
            <w:tcW w:w="720" w:type="dxa"/>
            <w:vMerge/>
            <w:textDirection w:val="btLr"/>
            <w:vAlign w:val="center"/>
          </w:tcPr>
          <w:p w14:paraId="718C0F38" w14:textId="77777777" w:rsidR="00CD6134" w:rsidRPr="004A524D" w:rsidRDefault="00CD6134" w:rsidP="0057018C">
            <w:pPr>
              <w:rPr>
                <w:rFonts w:asciiTheme="majorHAnsi" w:hAnsiTheme="majorHAnsi"/>
                <w:sz w:val="22"/>
                <w:szCs w:val="22"/>
              </w:rPr>
            </w:pPr>
          </w:p>
        </w:tc>
        <w:tc>
          <w:tcPr>
            <w:tcW w:w="1800" w:type="dxa"/>
            <w:vMerge/>
            <w:vAlign w:val="center"/>
          </w:tcPr>
          <w:p w14:paraId="2530CDCF" w14:textId="77777777" w:rsidR="00CD6134" w:rsidRPr="004A524D" w:rsidRDefault="00CD6134" w:rsidP="0057018C">
            <w:pPr>
              <w:rPr>
                <w:rFonts w:asciiTheme="majorHAnsi" w:hAnsiTheme="majorHAnsi"/>
                <w:sz w:val="22"/>
                <w:szCs w:val="22"/>
              </w:rPr>
            </w:pPr>
          </w:p>
        </w:tc>
        <w:tc>
          <w:tcPr>
            <w:tcW w:w="1620" w:type="dxa"/>
          </w:tcPr>
          <w:p w14:paraId="5C54386B" w14:textId="2CA0BA5F" w:rsidR="00CD6134" w:rsidRPr="004A524D" w:rsidRDefault="00CD6134" w:rsidP="0057018C">
            <w:pPr>
              <w:rPr>
                <w:rFonts w:asciiTheme="majorHAnsi" w:hAnsiTheme="majorHAnsi"/>
                <w:sz w:val="22"/>
                <w:szCs w:val="22"/>
              </w:rPr>
            </w:pPr>
            <w:r w:rsidRPr="004A524D">
              <w:rPr>
                <w:rFonts w:asciiTheme="majorHAnsi" w:hAnsiTheme="majorHAnsi"/>
                <w:sz w:val="22"/>
                <w:szCs w:val="22"/>
              </w:rPr>
              <w:t>CO</w:t>
            </w:r>
          </w:p>
        </w:tc>
        <w:tc>
          <w:tcPr>
            <w:tcW w:w="1260" w:type="dxa"/>
          </w:tcPr>
          <w:p w14:paraId="26053FE2" w14:textId="2D1AA38F"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327080DE" w14:textId="5EE13044"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important source of emissions</w:t>
            </w:r>
          </w:p>
        </w:tc>
      </w:tr>
      <w:tr w:rsidR="00290740" w:rsidRPr="004A524D" w14:paraId="3545E484" w14:textId="77777777" w:rsidTr="002B7488">
        <w:trPr>
          <w:cantSplit/>
        </w:trPr>
        <w:tc>
          <w:tcPr>
            <w:tcW w:w="720" w:type="dxa"/>
            <w:vMerge/>
            <w:textDirection w:val="btLr"/>
            <w:vAlign w:val="center"/>
          </w:tcPr>
          <w:p w14:paraId="452E30EF" w14:textId="77777777" w:rsidR="00CD6134" w:rsidRPr="004A524D" w:rsidRDefault="00CD6134" w:rsidP="0057018C">
            <w:pPr>
              <w:rPr>
                <w:rFonts w:asciiTheme="majorHAnsi" w:hAnsiTheme="majorHAnsi"/>
                <w:sz w:val="22"/>
                <w:szCs w:val="22"/>
              </w:rPr>
            </w:pPr>
          </w:p>
        </w:tc>
        <w:tc>
          <w:tcPr>
            <w:tcW w:w="1800" w:type="dxa"/>
            <w:vMerge/>
            <w:vAlign w:val="center"/>
          </w:tcPr>
          <w:p w14:paraId="18182C59" w14:textId="77777777" w:rsidR="00CD6134" w:rsidRPr="004A524D" w:rsidRDefault="00CD6134" w:rsidP="0057018C">
            <w:pPr>
              <w:rPr>
                <w:rFonts w:asciiTheme="majorHAnsi" w:hAnsiTheme="majorHAnsi"/>
                <w:sz w:val="22"/>
                <w:szCs w:val="22"/>
              </w:rPr>
            </w:pPr>
          </w:p>
        </w:tc>
        <w:tc>
          <w:tcPr>
            <w:tcW w:w="1620" w:type="dxa"/>
          </w:tcPr>
          <w:p w14:paraId="726A1EE8" w14:textId="72015EA4" w:rsidR="00CD6134" w:rsidRPr="004A524D" w:rsidRDefault="00CD6134" w:rsidP="0057018C">
            <w:pPr>
              <w:rPr>
                <w:rFonts w:asciiTheme="majorHAnsi" w:hAnsiTheme="majorHAnsi"/>
                <w:sz w:val="22"/>
                <w:szCs w:val="22"/>
              </w:rPr>
            </w:pPr>
            <w:r w:rsidRPr="004A524D">
              <w:rPr>
                <w:rFonts w:asciiTheme="majorHAnsi" w:hAnsiTheme="majorHAnsi"/>
                <w:sz w:val="22"/>
                <w:szCs w:val="22"/>
              </w:rPr>
              <w:t>NO</w:t>
            </w:r>
            <w:r w:rsidRPr="004A524D">
              <w:rPr>
                <w:rFonts w:asciiTheme="majorHAnsi" w:hAnsiTheme="majorHAnsi"/>
                <w:sz w:val="22"/>
                <w:szCs w:val="22"/>
                <w:vertAlign w:val="subscript"/>
              </w:rPr>
              <w:t>X</w:t>
            </w:r>
          </w:p>
        </w:tc>
        <w:tc>
          <w:tcPr>
            <w:tcW w:w="1260" w:type="dxa"/>
          </w:tcPr>
          <w:p w14:paraId="6C309C8B" w14:textId="3998B489"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1FF280DA" w14:textId="2B68646B"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important source of emissions</w:t>
            </w:r>
          </w:p>
        </w:tc>
      </w:tr>
      <w:tr w:rsidR="00290740" w:rsidRPr="004A524D" w14:paraId="3C6B81ED" w14:textId="77777777" w:rsidTr="002B7488">
        <w:trPr>
          <w:cantSplit/>
        </w:trPr>
        <w:tc>
          <w:tcPr>
            <w:tcW w:w="720" w:type="dxa"/>
            <w:vMerge/>
            <w:textDirection w:val="btLr"/>
            <w:vAlign w:val="center"/>
          </w:tcPr>
          <w:p w14:paraId="685164DE" w14:textId="77777777" w:rsidR="00CD6134" w:rsidRPr="004A524D" w:rsidRDefault="00CD6134" w:rsidP="0057018C">
            <w:pPr>
              <w:rPr>
                <w:rFonts w:asciiTheme="majorHAnsi" w:hAnsiTheme="majorHAnsi"/>
                <w:sz w:val="22"/>
                <w:szCs w:val="22"/>
              </w:rPr>
            </w:pPr>
          </w:p>
        </w:tc>
        <w:tc>
          <w:tcPr>
            <w:tcW w:w="1800" w:type="dxa"/>
            <w:vMerge/>
            <w:vAlign w:val="center"/>
          </w:tcPr>
          <w:p w14:paraId="15979A5A" w14:textId="77777777" w:rsidR="00CD6134" w:rsidRPr="004A524D" w:rsidRDefault="00CD6134" w:rsidP="0057018C">
            <w:pPr>
              <w:rPr>
                <w:rFonts w:asciiTheme="majorHAnsi" w:hAnsiTheme="majorHAnsi"/>
                <w:sz w:val="22"/>
                <w:szCs w:val="22"/>
              </w:rPr>
            </w:pPr>
          </w:p>
        </w:tc>
        <w:tc>
          <w:tcPr>
            <w:tcW w:w="1620" w:type="dxa"/>
          </w:tcPr>
          <w:p w14:paraId="74093247" w14:textId="036432D9" w:rsidR="00CD6134" w:rsidRPr="004A524D" w:rsidRDefault="00CD6134" w:rsidP="0057018C">
            <w:pPr>
              <w:rPr>
                <w:rFonts w:asciiTheme="majorHAnsi" w:hAnsiTheme="majorHAnsi"/>
                <w:sz w:val="22"/>
                <w:szCs w:val="22"/>
              </w:rPr>
            </w:pPr>
            <w:r w:rsidRPr="004A524D">
              <w:rPr>
                <w:rFonts w:asciiTheme="majorHAnsi" w:hAnsiTheme="majorHAnsi"/>
                <w:sz w:val="22"/>
                <w:szCs w:val="22"/>
              </w:rPr>
              <w:t>NMVOCs</w:t>
            </w:r>
          </w:p>
        </w:tc>
        <w:tc>
          <w:tcPr>
            <w:tcW w:w="1260" w:type="dxa"/>
          </w:tcPr>
          <w:p w14:paraId="1FDAC7DA" w14:textId="35FF68D4"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2731CBFD" w14:textId="1F16091D" w:rsidR="00CD6134" w:rsidRPr="004A524D" w:rsidRDefault="00FE5487" w:rsidP="0057018C">
            <w:pPr>
              <w:rPr>
                <w:rFonts w:asciiTheme="majorHAnsi" w:hAnsiTheme="majorHAnsi"/>
                <w:sz w:val="22"/>
                <w:szCs w:val="22"/>
              </w:rPr>
            </w:pPr>
            <w:r w:rsidRPr="004A524D">
              <w:rPr>
                <w:rFonts w:asciiTheme="majorHAnsi" w:hAnsiTheme="majorHAnsi"/>
                <w:sz w:val="22"/>
                <w:szCs w:val="22"/>
              </w:rPr>
              <w:t>Maybe an important source of emissions</w:t>
            </w:r>
          </w:p>
        </w:tc>
      </w:tr>
      <w:tr w:rsidR="00290740" w:rsidRPr="004A524D" w14:paraId="2FC5585F" w14:textId="77777777" w:rsidTr="002B7488">
        <w:trPr>
          <w:cantSplit/>
        </w:trPr>
        <w:tc>
          <w:tcPr>
            <w:tcW w:w="720" w:type="dxa"/>
            <w:vMerge/>
            <w:textDirection w:val="btLr"/>
            <w:vAlign w:val="center"/>
          </w:tcPr>
          <w:p w14:paraId="4CBC1F66" w14:textId="77777777" w:rsidR="00CD6134" w:rsidRPr="004A524D" w:rsidRDefault="00CD6134" w:rsidP="0057018C">
            <w:pPr>
              <w:rPr>
                <w:rFonts w:asciiTheme="majorHAnsi" w:hAnsiTheme="majorHAnsi"/>
                <w:sz w:val="22"/>
                <w:szCs w:val="22"/>
              </w:rPr>
            </w:pPr>
          </w:p>
        </w:tc>
        <w:tc>
          <w:tcPr>
            <w:tcW w:w="1800" w:type="dxa"/>
            <w:vMerge/>
            <w:vAlign w:val="center"/>
          </w:tcPr>
          <w:p w14:paraId="680D6332" w14:textId="77777777" w:rsidR="00CD6134" w:rsidRPr="004A524D" w:rsidRDefault="00CD6134" w:rsidP="0057018C">
            <w:pPr>
              <w:rPr>
                <w:rFonts w:asciiTheme="majorHAnsi" w:hAnsiTheme="majorHAnsi"/>
                <w:sz w:val="22"/>
                <w:szCs w:val="22"/>
              </w:rPr>
            </w:pPr>
          </w:p>
        </w:tc>
        <w:tc>
          <w:tcPr>
            <w:tcW w:w="1620" w:type="dxa"/>
          </w:tcPr>
          <w:p w14:paraId="64A35884" w14:textId="2C8F4D68" w:rsidR="00CD6134" w:rsidRPr="004A524D" w:rsidRDefault="00506C9B" w:rsidP="0057018C">
            <w:pPr>
              <w:rPr>
                <w:rFonts w:asciiTheme="majorHAnsi" w:hAnsiTheme="majorHAnsi"/>
                <w:sz w:val="22"/>
                <w:szCs w:val="22"/>
              </w:rPr>
            </w:pPr>
            <w:r w:rsidRPr="004A524D">
              <w:rPr>
                <w:rFonts w:asciiTheme="majorHAnsi" w:hAnsiTheme="majorHAnsi"/>
                <w:sz w:val="22"/>
                <w:szCs w:val="22"/>
              </w:rPr>
              <w:t>Sulf</w:t>
            </w:r>
            <w:r w:rsidR="00CD6134" w:rsidRPr="004A524D">
              <w:rPr>
                <w:rFonts w:asciiTheme="majorHAnsi" w:hAnsiTheme="majorHAnsi"/>
                <w:sz w:val="22"/>
                <w:szCs w:val="22"/>
              </w:rPr>
              <w:t>ates</w:t>
            </w:r>
          </w:p>
        </w:tc>
        <w:tc>
          <w:tcPr>
            <w:tcW w:w="1260" w:type="dxa"/>
          </w:tcPr>
          <w:p w14:paraId="6987BA9C" w14:textId="54FA060C" w:rsidR="00CD6134" w:rsidRPr="004A524D" w:rsidRDefault="00CD6134" w:rsidP="0057018C">
            <w:pPr>
              <w:rPr>
                <w:rFonts w:asciiTheme="majorHAnsi" w:hAnsiTheme="majorHAnsi"/>
                <w:sz w:val="22"/>
                <w:szCs w:val="22"/>
              </w:rPr>
            </w:pPr>
            <w:r w:rsidRPr="004A524D">
              <w:rPr>
                <w:rFonts w:asciiTheme="majorHAnsi" w:hAnsiTheme="majorHAnsi"/>
                <w:sz w:val="22"/>
                <w:szCs w:val="22"/>
              </w:rPr>
              <w:t>Yes</w:t>
            </w:r>
          </w:p>
        </w:tc>
        <w:tc>
          <w:tcPr>
            <w:tcW w:w="4320" w:type="dxa"/>
          </w:tcPr>
          <w:p w14:paraId="170ED9C7" w14:textId="11750DA8" w:rsidR="00CD6134" w:rsidRPr="004A524D" w:rsidRDefault="00CD6134" w:rsidP="0057018C">
            <w:pPr>
              <w:rPr>
                <w:rFonts w:asciiTheme="majorHAnsi" w:hAnsiTheme="majorHAnsi"/>
                <w:sz w:val="22"/>
                <w:szCs w:val="22"/>
              </w:rPr>
            </w:pPr>
            <w:r w:rsidRPr="004A524D">
              <w:rPr>
                <w:rFonts w:asciiTheme="majorHAnsi" w:hAnsiTheme="majorHAnsi"/>
                <w:sz w:val="22"/>
                <w:szCs w:val="22"/>
              </w:rPr>
              <w:t xml:space="preserve">Can be significant for some </w:t>
            </w:r>
            <w:r w:rsidR="004A524D">
              <w:rPr>
                <w:rFonts w:asciiTheme="majorHAnsi" w:hAnsiTheme="majorHAnsi"/>
                <w:sz w:val="22"/>
                <w:szCs w:val="22"/>
              </w:rPr>
              <w:t>type</w:t>
            </w:r>
            <w:r w:rsidR="007517C2">
              <w:rPr>
                <w:rFonts w:asciiTheme="majorHAnsi" w:hAnsiTheme="majorHAnsi"/>
                <w:sz w:val="22"/>
                <w:szCs w:val="22"/>
              </w:rPr>
              <w:t>s</w:t>
            </w:r>
            <w:r w:rsidR="004A524D">
              <w:rPr>
                <w:rFonts w:asciiTheme="majorHAnsi" w:hAnsiTheme="majorHAnsi"/>
                <w:sz w:val="22"/>
                <w:szCs w:val="22"/>
              </w:rPr>
              <w:t xml:space="preserve"> of </w:t>
            </w:r>
            <w:r w:rsidRPr="004A524D">
              <w:rPr>
                <w:rFonts w:asciiTheme="majorHAnsi" w:hAnsiTheme="majorHAnsi"/>
                <w:sz w:val="22"/>
                <w:szCs w:val="22"/>
              </w:rPr>
              <w:t>fuels</w:t>
            </w:r>
          </w:p>
        </w:tc>
      </w:tr>
    </w:tbl>
    <w:p w14:paraId="22096CB5" w14:textId="506373A6" w:rsidR="0057018C" w:rsidRPr="00C866DB" w:rsidRDefault="00AC41E2" w:rsidP="00D87513">
      <w:pPr>
        <w:rPr>
          <w:rFonts w:ascii="Calibri" w:hAnsi="Calibri"/>
          <w:sz w:val="22"/>
          <w:szCs w:val="22"/>
        </w:rPr>
      </w:pPr>
      <w:r>
        <w:rPr>
          <w:rFonts w:ascii="Calibri" w:hAnsi="Calibri"/>
          <w:sz w:val="22"/>
          <w:szCs w:val="22"/>
        </w:rPr>
        <w:t xml:space="preserve">* </w:t>
      </w:r>
      <w:r w:rsidR="00AD3162">
        <w:rPr>
          <w:rFonts w:ascii="Calibri" w:hAnsi="Calibri"/>
          <w:sz w:val="22"/>
          <w:szCs w:val="22"/>
        </w:rPr>
        <w:t xml:space="preserve">Methane is also a </w:t>
      </w:r>
      <w:r w:rsidR="007517C2">
        <w:rPr>
          <w:rFonts w:ascii="Calibri" w:hAnsi="Calibri"/>
          <w:sz w:val="22"/>
          <w:szCs w:val="22"/>
        </w:rPr>
        <w:t>s</w:t>
      </w:r>
      <w:r w:rsidR="00AD3162">
        <w:rPr>
          <w:rFonts w:ascii="Calibri" w:hAnsi="Calibri"/>
          <w:sz w:val="22"/>
          <w:szCs w:val="22"/>
        </w:rPr>
        <w:t>hort</w:t>
      </w:r>
      <w:r w:rsidR="007517C2">
        <w:rPr>
          <w:rFonts w:ascii="Calibri" w:hAnsi="Calibri"/>
          <w:sz w:val="22"/>
          <w:szCs w:val="22"/>
        </w:rPr>
        <w:t>-</w:t>
      </w:r>
      <w:r w:rsidR="00AD3162">
        <w:rPr>
          <w:rFonts w:ascii="Calibri" w:hAnsi="Calibri"/>
          <w:sz w:val="22"/>
          <w:szCs w:val="22"/>
        </w:rPr>
        <w:t xml:space="preserve">lived climate </w:t>
      </w:r>
      <w:r w:rsidR="004A524D">
        <w:rPr>
          <w:rFonts w:ascii="Calibri" w:hAnsi="Calibri"/>
          <w:sz w:val="22"/>
          <w:szCs w:val="22"/>
        </w:rPr>
        <w:t>p</w:t>
      </w:r>
      <w:r w:rsidR="00AD3162">
        <w:rPr>
          <w:rFonts w:ascii="Calibri" w:hAnsi="Calibri"/>
          <w:sz w:val="22"/>
          <w:szCs w:val="22"/>
        </w:rPr>
        <w:t>ollutant (SLCP)</w:t>
      </w:r>
      <w:r w:rsidR="007517C2">
        <w:rPr>
          <w:rFonts w:ascii="Calibri" w:hAnsi="Calibri"/>
          <w:sz w:val="22"/>
          <w:szCs w:val="22"/>
        </w:rPr>
        <w:t>;</w:t>
      </w:r>
      <w:r w:rsidR="00AD3162">
        <w:rPr>
          <w:rFonts w:ascii="Calibri" w:hAnsi="Calibri"/>
          <w:sz w:val="22"/>
          <w:szCs w:val="22"/>
        </w:rPr>
        <w:t xml:space="preserve"> however, methane is </w:t>
      </w:r>
      <w:r w:rsidR="00830520">
        <w:rPr>
          <w:rFonts w:ascii="Calibri" w:hAnsi="Calibri"/>
          <w:sz w:val="22"/>
          <w:szCs w:val="22"/>
        </w:rPr>
        <w:t xml:space="preserve">already </w:t>
      </w:r>
      <w:r w:rsidR="00AD3162">
        <w:rPr>
          <w:rFonts w:ascii="Calibri" w:hAnsi="Calibri"/>
          <w:sz w:val="22"/>
          <w:szCs w:val="22"/>
        </w:rPr>
        <w:t>considered under the Kyoto Gases category</w:t>
      </w:r>
      <w:r w:rsidR="007517C2">
        <w:rPr>
          <w:rFonts w:ascii="Calibri" w:hAnsi="Calibri"/>
          <w:sz w:val="22"/>
          <w:szCs w:val="22"/>
        </w:rPr>
        <w:t xml:space="preserve">, where it contributes to the estimation of </w:t>
      </w:r>
      <w:r w:rsidR="00AD3162">
        <w:rPr>
          <w:rFonts w:ascii="Calibri" w:hAnsi="Calibri"/>
          <w:sz w:val="22"/>
          <w:szCs w:val="22"/>
        </w:rPr>
        <w:t>tCO</w:t>
      </w:r>
      <w:r w:rsidR="00AD3162" w:rsidRPr="005B16C3">
        <w:rPr>
          <w:rFonts w:ascii="Calibri" w:hAnsi="Calibri"/>
          <w:sz w:val="22"/>
          <w:szCs w:val="22"/>
          <w:vertAlign w:val="subscript"/>
        </w:rPr>
        <w:t xml:space="preserve">2eq </w:t>
      </w:r>
      <w:r w:rsidR="00AD3162" w:rsidRPr="00E4290C">
        <w:rPr>
          <w:rFonts w:ascii="Calibri" w:hAnsi="Calibri"/>
          <w:sz w:val="22"/>
          <w:szCs w:val="22"/>
        </w:rPr>
        <w:t xml:space="preserve">and </w:t>
      </w:r>
      <w:r w:rsidR="00AD3162">
        <w:rPr>
          <w:rFonts w:ascii="Calibri" w:hAnsi="Calibri"/>
          <w:sz w:val="22"/>
          <w:szCs w:val="22"/>
        </w:rPr>
        <w:t>is eligible</w:t>
      </w:r>
      <w:r w:rsidR="00AD3162" w:rsidRPr="00E4290C">
        <w:rPr>
          <w:rFonts w:ascii="Calibri" w:hAnsi="Calibri"/>
          <w:sz w:val="22"/>
          <w:szCs w:val="22"/>
        </w:rPr>
        <w:t xml:space="preserve"> for</w:t>
      </w:r>
      <w:r w:rsidR="00830520">
        <w:rPr>
          <w:rFonts w:ascii="Calibri" w:hAnsi="Calibri"/>
          <w:sz w:val="22"/>
          <w:szCs w:val="22"/>
          <w:vertAlign w:val="subscript"/>
        </w:rPr>
        <w:t xml:space="preserve"> </w:t>
      </w:r>
      <w:r w:rsidR="00AD3162">
        <w:rPr>
          <w:rFonts w:ascii="Calibri" w:hAnsi="Calibri"/>
          <w:sz w:val="22"/>
          <w:szCs w:val="22"/>
        </w:rPr>
        <w:t>GHGs offsetting purpose.</w:t>
      </w:r>
      <w:r w:rsidR="004C5D56">
        <w:rPr>
          <w:rFonts w:ascii="Calibri" w:hAnsi="Calibri"/>
          <w:sz w:val="22"/>
          <w:szCs w:val="22"/>
        </w:rPr>
        <w:t xml:space="preserve"> </w:t>
      </w:r>
      <w:r w:rsidR="00A05CD0">
        <w:rPr>
          <w:rFonts w:ascii="Calibri" w:hAnsi="Calibri"/>
          <w:sz w:val="22"/>
          <w:szCs w:val="22"/>
        </w:rPr>
        <w:t xml:space="preserve">For the purposes of this quantification methodology methane is therefore </w:t>
      </w:r>
      <w:r w:rsidR="000B5679">
        <w:rPr>
          <w:rFonts w:ascii="Calibri" w:hAnsi="Calibri"/>
          <w:sz w:val="22"/>
          <w:szCs w:val="22"/>
        </w:rPr>
        <w:t>not in</w:t>
      </w:r>
      <w:r w:rsidR="00A05CD0">
        <w:rPr>
          <w:rFonts w:ascii="Calibri" w:hAnsi="Calibri"/>
          <w:sz w:val="22"/>
          <w:szCs w:val="22"/>
        </w:rPr>
        <w:t>cluded.</w:t>
      </w:r>
      <w:r>
        <w:rPr>
          <w:rFonts w:ascii="Calibri" w:hAnsi="Calibri"/>
          <w:sz w:val="22"/>
          <w:szCs w:val="22"/>
        </w:rPr>
        <w:t xml:space="preserve"> </w:t>
      </w:r>
    </w:p>
    <w:p w14:paraId="56C10F66" w14:textId="77777777" w:rsidR="00D87513" w:rsidRPr="00D5649E" w:rsidRDefault="00D87513" w:rsidP="00926281">
      <w:pPr>
        <w:pStyle w:val="Heading2"/>
        <w:numPr>
          <w:ilvl w:val="0"/>
          <w:numId w:val="19"/>
        </w:numPr>
        <w:ind w:left="360"/>
        <w:rPr>
          <w:rFonts w:ascii="Calibri" w:hAnsi="Calibri"/>
        </w:rPr>
      </w:pPr>
      <w:bookmarkStart w:id="11" w:name="_Toc231024068"/>
      <w:bookmarkStart w:id="12" w:name="_Toc284565950"/>
      <w:r w:rsidRPr="00D5649E">
        <w:rPr>
          <w:rFonts w:ascii="Calibri" w:hAnsi="Calibri"/>
        </w:rPr>
        <w:t>Baseline Scenario</w:t>
      </w:r>
      <w:bookmarkEnd w:id="11"/>
      <w:bookmarkEnd w:id="12"/>
    </w:p>
    <w:p w14:paraId="47789D50" w14:textId="13B226E1" w:rsidR="0004567B" w:rsidRPr="00D5649E" w:rsidRDefault="00AF36A1" w:rsidP="004C6BFB">
      <w:pPr>
        <w:jc w:val="both"/>
        <w:rPr>
          <w:rFonts w:ascii="Calibri" w:hAnsi="Calibri"/>
          <w:sz w:val="22"/>
          <w:szCs w:val="22"/>
        </w:rPr>
      </w:pPr>
      <w:r w:rsidRPr="00D5649E">
        <w:rPr>
          <w:rFonts w:ascii="Calibri" w:hAnsi="Calibri"/>
          <w:sz w:val="22"/>
          <w:szCs w:val="22"/>
        </w:rPr>
        <w:t xml:space="preserve">A baseline scenario is </w:t>
      </w:r>
      <w:r w:rsidR="00F7387E">
        <w:rPr>
          <w:rFonts w:ascii="Calibri" w:hAnsi="Calibri"/>
          <w:sz w:val="22"/>
          <w:szCs w:val="22"/>
        </w:rPr>
        <w:t xml:space="preserve">defined by </w:t>
      </w:r>
      <w:r w:rsidRPr="00D5649E">
        <w:rPr>
          <w:rFonts w:ascii="Calibri" w:hAnsi="Calibri"/>
          <w:sz w:val="22"/>
          <w:szCs w:val="22"/>
        </w:rPr>
        <w:t>the typical baseline fuel consumption pattern</w:t>
      </w:r>
      <w:r w:rsidR="008C0309">
        <w:rPr>
          <w:rFonts w:ascii="Calibri" w:hAnsi="Calibri"/>
          <w:sz w:val="22"/>
          <w:szCs w:val="22"/>
        </w:rPr>
        <w:t xml:space="preserve"> and technology use</w:t>
      </w:r>
      <w:r w:rsidRPr="00D5649E">
        <w:rPr>
          <w:rFonts w:ascii="Calibri" w:hAnsi="Calibri"/>
          <w:sz w:val="22"/>
          <w:szCs w:val="22"/>
        </w:rPr>
        <w:t xml:space="preserve"> in </w:t>
      </w:r>
      <w:r w:rsidR="007517C2">
        <w:rPr>
          <w:rFonts w:ascii="Calibri" w:hAnsi="Calibri"/>
          <w:sz w:val="22"/>
          <w:szCs w:val="22"/>
        </w:rPr>
        <w:t>the</w:t>
      </w:r>
      <w:r w:rsidR="007517C2" w:rsidRPr="00D5649E">
        <w:rPr>
          <w:rFonts w:ascii="Calibri" w:hAnsi="Calibri"/>
          <w:sz w:val="22"/>
          <w:szCs w:val="22"/>
        </w:rPr>
        <w:t xml:space="preserve"> </w:t>
      </w:r>
      <w:r w:rsidRPr="00D5649E">
        <w:rPr>
          <w:rFonts w:ascii="Calibri" w:hAnsi="Calibri"/>
          <w:sz w:val="22"/>
          <w:szCs w:val="22"/>
        </w:rPr>
        <w:t xml:space="preserve">population that is targeted </w:t>
      </w:r>
      <w:r w:rsidR="00F7387E">
        <w:rPr>
          <w:rFonts w:ascii="Calibri" w:hAnsi="Calibri"/>
          <w:sz w:val="22"/>
          <w:szCs w:val="22"/>
        </w:rPr>
        <w:t xml:space="preserve">to </w:t>
      </w:r>
      <w:r w:rsidRPr="00D5649E">
        <w:rPr>
          <w:rFonts w:ascii="Calibri" w:hAnsi="Calibri"/>
          <w:sz w:val="22"/>
          <w:szCs w:val="22"/>
        </w:rPr>
        <w:t xml:space="preserve">adopt the </w:t>
      </w:r>
      <w:r w:rsidR="001E106D">
        <w:rPr>
          <w:rFonts w:ascii="Calibri" w:hAnsi="Calibri"/>
          <w:sz w:val="22"/>
          <w:szCs w:val="22"/>
        </w:rPr>
        <w:t xml:space="preserve">new </w:t>
      </w:r>
      <w:r w:rsidRPr="00D5649E">
        <w:rPr>
          <w:rFonts w:ascii="Calibri" w:hAnsi="Calibri"/>
          <w:sz w:val="22"/>
          <w:szCs w:val="22"/>
        </w:rPr>
        <w:t xml:space="preserve">project technology. Hence, this “target population” is </w:t>
      </w:r>
      <w:r w:rsidR="007517C2">
        <w:rPr>
          <w:rFonts w:ascii="Calibri" w:hAnsi="Calibri"/>
          <w:sz w:val="22"/>
          <w:szCs w:val="22"/>
        </w:rPr>
        <w:t xml:space="preserve">used to calculate </w:t>
      </w:r>
      <w:r w:rsidR="001E106D">
        <w:rPr>
          <w:rFonts w:ascii="Calibri" w:hAnsi="Calibri"/>
          <w:sz w:val="22"/>
          <w:szCs w:val="22"/>
        </w:rPr>
        <w:t xml:space="preserve">the </w:t>
      </w:r>
      <w:r w:rsidRPr="00D5649E">
        <w:rPr>
          <w:rFonts w:ascii="Calibri" w:hAnsi="Calibri"/>
          <w:sz w:val="22"/>
          <w:szCs w:val="22"/>
        </w:rPr>
        <w:t>representative baseline</w:t>
      </w:r>
      <w:r w:rsidR="00994D0F">
        <w:rPr>
          <w:rFonts w:ascii="Calibri" w:hAnsi="Calibri"/>
          <w:sz w:val="22"/>
          <w:szCs w:val="22"/>
        </w:rPr>
        <w:t>s</w:t>
      </w:r>
      <w:r w:rsidRPr="00D5649E">
        <w:rPr>
          <w:rFonts w:ascii="Calibri" w:hAnsi="Calibri"/>
          <w:sz w:val="22"/>
          <w:szCs w:val="22"/>
        </w:rPr>
        <w:t xml:space="preserve"> for the project activity. </w:t>
      </w:r>
    </w:p>
    <w:p w14:paraId="7937D70F" w14:textId="77777777" w:rsidR="00AF36A1" w:rsidRPr="00D5649E" w:rsidRDefault="00AF36A1" w:rsidP="00926281">
      <w:pPr>
        <w:pStyle w:val="Heading2"/>
        <w:numPr>
          <w:ilvl w:val="0"/>
          <w:numId w:val="19"/>
        </w:numPr>
        <w:ind w:left="360"/>
        <w:rPr>
          <w:rFonts w:ascii="Calibri" w:hAnsi="Calibri"/>
        </w:rPr>
      </w:pPr>
      <w:bookmarkStart w:id="13" w:name="_Toc284565951"/>
      <w:r w:rsidRPr="00D5649E">
        <w:rPr>
          <w:rFonts w:ascii="Calibri" w:hAnsi="Calibri"/>
        </w:rPr>
        <w:t>Project Scenario</w:t>
      </w:r>
      <w:bookmarkEnd w:id="13"/>
    </w:p>
    <w:p w14:paraId="3C2241D6" w14:textId="73DB230E" w:rsidR="00C56B8B" w:rsidRDefault="00AF36A1" w:rsidP="004A524D">
      <w:pPr>
        <w:jc w:val="both"/>
        <w:rPr>
          <w:rFonts w:ascii="Calibri" w:hAnsi="Calibri"/>
          <w:sz w:val="22"/>
          <w:szCs w:val="22"/>
        </w:rPr>
      </w:pPr>
      <w:r w:rsidRPr="00D5649E">
        <w:rPr>
          <w:rFonts w:ascii="Calibri" w:hAnsi="Calibri"/>
          <w:sz w:val="22"/>
          <w:szCs w:val="22"/>
        </w:rPr>
        <w:t xml:space="preserve">A project scenario is </w:t>
      </w:r>
      <w:r w:rsidR="00F7387E">
        <w:rPr>
          <w:rFonts w:ascii="Calibri" w:hAnsi="Calibri"/>
          <w:sz w:val="22"/>
          <w:szCs w:val="22"/>
        </w:rPr>
        <w:t xml:space="preserve">defined by </w:t>
      </w:r>
      <w:r w:rsidRPr="00D5649E">
        <w:rPr>
          <w:rFonts w:ascii="Calibri" w:hAnsi="Calibri"/>
          <w:sz w:val="22"/>
          <w:szCs w:val="22"/>
        </w:rPr>
        <w:t xml:space="preserve">the fuel consumption </w:t>
      </w:r>
      <w:r w:rsidR="008C0309">
        <w:rPr>
          <w:rFonts w:ascii="Calibri" w:hAnsi="Calibri"/>
          <w:sz w:val="22"/>
          <w:szCs w:val="22"/>
        </w:rPr>
        <w:t>and technology us</w:t>
      </w:r>
      <w:r w:rsidR="006F6FA1">
        <w:rPr>
          <w:rFonts w:ascii="Calibri" w:hAnsi="Calibri"/>
          <w:sz w:val="22"/>
          <w:szCs w:val="22"/>
        </w:rPr>
        <w:t>age</w:t>
      </w:r>
      <w:r w:rsidR="008C0309">
        <w:rPr>
          <w:rFonts w:ascii="Calibri" w:hAnsi="Calibri"/>
          <w:sz w:val="22"/>
          <w:szCs w:val="22"/>
        </w:rPr>
        <w:t xml:space="preserve"> </w:t>
      </w:r>
      <w:r w:rsidRPr="00D5649E">
        <w:rPr>
          <w:rFonts w:ascii="Calibri" w:hAnsi="Calibri"/>
          <w:sz w:val="22"/>
          <w:szCs w:val="22"/>
        </w:rPr>
        <w:t>of end</w:t>
      </w:r>
      <w:r w:rsidR="001E106D">
        <w:rPr>
          <w:rFonts w:ascii="Calibri" w:hAnsi="Calibri"/>
          <w:sz w:val="22"/>
          <w:szCs w:val="22"/>
        </w:rPr>
        <w:t>-</w:t>
      </w:r>
      <w:r w:rsidRPr="00D5649E">
        <w:rPr>
          <w:rFonts w:ascii="Calibri" w:hAnsi="Calibri"/>
          <w:sz w:val="22"/>
          <w:szCs w:val="22"/>
        </w:rPr>
        <w:t xml:space="preserve">users within a target population that </w:t>
      </w:r>
      <w:r w:rsidR="001E106D">
        <w:rPr>
          <w:rFonts w:ascii="Calibri" w:hAnsi="Calibri"/>
          <w:sz w:val="22"/>
          <w:szCs w:val="22"/>
        </w:rPr>
        <w:t>have adopted</w:t>
      </w:r>
      <w:r w:rsidR="00C56B8B">
        <w:rPr>
          <w:rFonts w:ascii="Calibri" w:hAnsi="Calibri"/>
          <w:sz w:val="22"/>
          <w:szCs w:val="22"/>
        </w:rPr>
        <w:t xml:space="preserve"> and are using</w:t>
      </w:r>
      <w:r w:rsidR="001E106D">
        <w:rPr>
          <w:rFonts w:ascii="Calibri" w:hAnsi="Calibri"/>
          <w:sz w:val="22"/>
          <w:szCs w:val="22"/>
        </w:rPr>
        <w:t xml:space="preserve"> the </w:t>
      </w:r>
      <w:r w:rsidR="00C56B8B">
        <w:rPr>
          <w:rFonts w:ascii="Calibri" w:hAnsi="Calibri"/>
          <w:sz w:val="22"/>
          <w:szCs w:val="22"/>
        </w:rPr>
        <w:t xml:space="preserve">new </w:t>
      </w:r>
      <w:r w:rsidRPr="00D5649E">
        <w:rPr>
          <w:rFonts w:ascii="Calibri" w:hAnsi="Calibri"/>
          <w:sz w:val="22"/>
          <w:szCs w:val="22"/>
        </w:rPr>
        <w:t>project technology.</w:t>
      </w:r>
      <w:r w:rsidR="006F6FA1">
        <w:rPr>
          <w:rFonts w:ascii="Calibri" w:hAnsi="Calibri"/>
          <w:sz w:val="22"/>
          <w:szCs w:val="22"/>
        </w:rPr>
        <w:t xml:space="preserve"> Climate-related e</w:t>
      </w:r>
      <w:r w:rsidRPr="00D5649E">
        <w:rPr>
          <w:rFonts w:ascii="Calibri" w:hAnsi="Calibri"/>
          <w:sz w:val="22"/>
          <w:szCs w:val="22"/>
        </w:rPr>
        <w:t>mission reductions</w:t>
      </w:r>
      <w:r w:rsidR="006F6FA1">
        <w:rPr>
          <w:rFonts w:ascii="Calibri" w:hAnsi="Calibri"/>
          <w:sz w:val="22"/>
          <w:szCs w:val="22"/>
        </w:rPr>
        <w:t xml:space="preserve"> </w:t>
      </w:r>
      <w:r w:rsidRPr="00D5649E">
        <w:rPr>
          <w:rFonts w:ascii="Calibri" w:hAnsi="Calibri"/>
          <w:sz w:val="22"/>
          <w:szCs w:val="22"/>
        </w:rPr>
        <w:t xml:space="preserve">are </w:t>
      </w:r>
      <w:r w:rsidR="009309CA" w:rsidRPr="00D5649E">
        <w:rPr>
          <w:rFonts w:ascii="Calibri" w:hAnsi="Calibri"/>
          <w:sz w:val="22"/>
          <w:szCs w:val="22"/>
        </w:rPr>
        <w:t xml:space="preserve">accounted </w:t>
      </w:r>
      <w:r w:rsidR="006F6FA1">
        <w:rPr>
          <w:rFonts w:ascii="Calibri" w:hAnsi="Calibri"/>
          <w:sz w:val="22"/>
          <w:szCs w:val="22"/>
        </w:rPr>
        <w:t xml:space="preserve">for </w:t>
      </w:r>
      <w:r w:rsidRPr="00D5649E">
        <w:rPr>
          <w:rFonts w:ascii="Calibri" w:hAnsi="Calibri"/>
          <w:sz w:val="22"/>
          <w:szCs w:val="22"/>
        </w:rPr>
        <w:t>by comparing fuel consumption in a project scenario to the applicable baseline scenario.</w:t>
      </w:r>
      <w:r w:rsidR="004A524D">
        <w:rPr>
          <w:rFonts w:ascii="Calibri" w:hAnsi="Calibri"/>
          <w:sz w:val="22"/>
          <w:szCs w:val="22"/>
        </w:rPr>
        <w:t xml:space="preserve"> </w:t>
      </w:r>
      <w:r w:rsidR="00C56B8B">
        <w:rPr>
          <w:rFonts w:ascii="Calibri" w:hAnsi="Calibri"/>
          <w:sz w:val="22"/>
          <w:szCs w:val="22"/>
        </w:rPr>
        <w:t xml:space="preserve">For project activities that </w:t>
      </w:r>
      <w:r w:rsidR="005D6E03">
        <w:rPr>
          <w:rFonts w:ascii="Calibri" w:hAnsi="Calibri"/>
          <w:sz w:val="22"/>
          <w:szCs w:val="22"/>
        </w:rPr>
        <w:t xml:space="preserve">use different technologies or </w:t>
      </w:r>
      <w:r w:rsidR="00C56B8B">
        <w:rPr>
          <w:rFonts w:ascii="Calibri" w:hAnsi="Calibri"/>
          <w:sz w:val="22"/>
          <w:szCs w:val="22"/>
        </w:rPr>
        <w:t xml:space="preserve">target populations that consume </w:t>
      </w:r>
      <w:r w:rsidR="005D6E03" w:rsidRPr="00D5649E">
        <w:rPr>
          <w:rFonts w:ascii="Calibri" w:hAnsi="Calibri"/>
          <w:sz w:val="22"/>
          <w:szCs w:val="22"/>
        </w:rPr>
        <w:t>significantly different fuels</w:t>
      </w:r>
      <w:r w:rsidR="005D6E03">
        <w:rPr>
          <w:rFonts w:ascii="Calibri" w:hAnsi="Calibri"/>
          <w:sz w:val="22"/>
          <w:szCs w:val="22"/>
        </w:rPr>
        <w:t>, project developers must have clear</w:t>
      </w:r>
      <w:r w:rsidR="006C14F1">
        <w:rPr>
          <w:rFonts w:ascii="Calibri" w:hAnsi="Calibri"/>
          <w:sz w:val="22"/>
          <w:szCs w:val="22"/>
        </w:rPr>
        <w:t xml:space="preserve"> and </w:t>
      </w:r>
      <w:r w:rsidR="005D6E03">
        <w:rPr>
          <w:rFonts w:ascii="Calibri" w:hAnsi="Calibri"/>
          <w:sz w:val="22"/>
          <w:szCs w:val="22"/>
        </w:rPr>
        <w:t xml:space="preserve">distinct </w:t>
      </w:r>
      <w:r w:rsidR="005D6E03" w:rsidRPr="00D5649E">
        <w:rPr>
          <w:rFonts w:ascii="Calibri" w:hAnsi="Calibri"/>
          <w:sz w:val="22"/>
          <w:szCs w:val="22"/>
        </w:rPr>
        <w:t>baseline and project scenarios.</w:t>
      </w:r>
      <w:r w:rsidR="005D6E03" w:rsidRPr="008C0309">
        <w:rPr>
          <w:rFonts w:ascii="Calibri" w:hAnsi="Calibri"/>
          <w:strike/>
          <w:sz w:val="22"/>
          <w:szCs w:val="22"/>
        </w:rPr>
        <w:t xml:space="preserve"> </w:t>
      </w:r>
    </w:p>
    <w:p w14:paraId="03AC54AA" w14:textId="77777777" w:rsidR="00926281" w:rsidRPr="004C6BFB" w:rsidRDefault="00926281" w:rsidP="00926281">
      <w:pPr>
        <w:pStyle w:val="Heading2"/>
        <w:numPr>
          <w:ilvl w:val="0"/>
          <w:numId w:val="19"/>
        </w:numPr>
        <w:ind w:left="360"/>
        <w:rPr>
          <w:rFonts w:ascii="Calibri" w:hAnsi="Calibri"/>
        </w:rPr>
      </w:pPr>
      <w:bookmarkStart w:id="14" w:name="_Toc284565952"/>
      <w:r w:rsidRPr="004C6BFB">
        <w:rPr>
          <w:rFonts w:ascii="Calibri" w:hAnsi="Calibri"/>
        </w:rPr>
        <w:t>Baseline Studies</w:t>
      </w:r>
      <w:bookmarkEnd w:id="14"/>
      <w:r w:rsidRPr="004C6BFB">
        <w:rPr>
          <w:rFonts w:ascii="Calibri" w:hAnsi="Calibri"/>
        </w:rPr>
        <w:t xml:space="preserve"> </w:t>
      </w:r>
    </w:p>
    <w:p w14:paraId="7A2E698C" w14:textId="5A4F85BC" w:rsidR="00A05CD0" w:rsidRDefault="002E0D96" w:rsidP="00926281">
      <w:pPr>
        <w:rPr>
          <w:rFonts w:ascii="Calibri" w:hAnsi="Calibri"/>
          <w:sz w:val="22"/>
          <w:szCs w:val="22"/>
        </w:rPr>
      </w:pPr>
      <w:r>
        <w:rPr>
          <w:rFonts w:ascii="Calibri" w:hAnsi="Calibri"/>
          <w:sz w:val="22"/>
          <w:szCs w:val="22"/>
        </w:rPr>
        <w:t>As outlined above, a</w:t>
      </w:r>
      <w:r w:rsidR="00926281" w:rsidRPr="004C6BFB">
        <w:rPr>
          <w:rFonts w:ascii="Calibri" w:hAnsi="Calibri"/>
          <w:sz w:val="22"/>
          <w:szCs w:val="22"/>
        </w:rPr>
        <w:t xml:space="preserve"> baseline scenario is defined by </w:t>
      </w:r>
      <w:r>
        <w:rPr>
          <w:rFonts w:ascii="Calibri" w:hAnsi="Calibri"/>
          <w:sz w:val="22"/>
          <w:szCs w:val="22"/>
        </w:rPr>
        <w:t xml:space="preserve">the </w:t>
      </w:r>
      <w:r w:rsidR="00926281" w:rsidRPr="004C6BFB">
        <w:rPr>
          <w:rFonts w:ascii="Calibri" w:hAnsi="Calibri"/>
          <w:sz w:val="22"/>
          <w:szCs w:val="22"/>
        </w:rPr>
        <w:t xml:space="preserve">typical fuel consumption </w:t>
      </w:r>
      <w:r w:rsidR="00F139D5" w:rsidRPr="004C6BFB">
        <w:rPr>
          <w:rFonts w:ascii="Calibri" w:hAnsi="Calibri"/>
          <w:sz w:val="22"/>
          <w:szCs w:val="22"/>
        </w:rPr>
        <w:t xml:space="preserve">patterns </w:t>
      </w:r>
      <w:r w:rsidR="004A524D">
        <w:rPr>
          <w:rFonts w:ascii="Calibri" w:hAnsi="Calibri"/>
          <w:sz w:val="22"/>
          <w:szCs w:val="22"/>
        </w:rPr>
        <w:t xml:space="preserve">and technology use </w:t>
      </w:r>
      <w:r w:rsidR="00926281" w:rsidRPr="004C6BFB">
        <w:rPr>
          <w:rFonts w:ascii="Calibri" w:hAnsi="Calibri"/>
          <w:sz w:val="22"/>
          <w:szCs w:val="22"/>
        </w:rPr>
        <w:t>among the target population prior to adopting the project technology</w:t>
      </w:r>
      <w:r w:rsidR="00A05CD0">
        <w:rPr>
          <w:rFonts w:ascii="Calibri" w:hAnsi="Calibri"/>
          <w:sz w:val="22"/>
          <w:szCs w:val="22"/>
        </w:rPr>
        <w:t xml:space="preserve">.  </w:t>
      </w:r>
      <w:r w:rsidR="00F7387E">
        <w:rPr>
          <w:rFonts w:ascii="Calibri" w:hAnsi="Calibri"/>
          <w:sz w:val="22"/>
          <w:szCs w:val="22"/>
        </w:rPr>
        <w:t>However, a</w:t>
      </w:r>
      <w:r w:rsidR="00926281" w:rsidRPr="004C6BFB">
        <w:rPr>
          <w:rFonts w:ascii="Calibri" w:hAnsi="Calibri"/>
          <w:sz w:val="22"/>
          <w:szCs w:val="22"/>
        </w:rPr>
        <w:t xml:space="preserve"> project activity may have more than one applicable baseline scenario for end users with different fuel consumption characteristics. </w:t>
      </w:r>
    </w:p>
    <w:p w14:paraId="084052C7" w14:textId="77777777" w:rsidR="00A05CD0" w:rsidRDefault="00A05CD0" w:rsidP="00926281">
      <w:pPr>
        <w:rPr>
          <w:rFonts w:ascii="Calibri" w:hAnsi="Calibri"/>
          <w:sz w:val="22"/>
          <w:szCs w:val="22"/>
        </w:rPr>
      </w:pPr>
    </w:p>
    <w:p w14:paraId="6CD14700" w14:textId="61941040" w:rsidR="00926281" w:rsidRPr="008C0309" w:rsidRDefault="00926281" w:rsidP="00926281">
      <w:pPr>
        <w:rPr>
          <w:rFonts w:ascii="Calibri" w:hAnsi="Calibri"/>
          <w:strike/>
          <w:sz w:val="22"/>
          <w:szCs w:val="22"/>
        </w:rPr>
      </w:pPr>
      <w:r w:rsidRPr="004C6BFB">
        <w:rPr>
          <w:rFonts w:ascii="Calibri" w:hAnsi="Calibri"/>
          <w:sz w:val="22"/>
          <w:szCs w:val="22"/>
        </w:rPr>
        <w:t xml:space="preserve">The project </w:t>
      </w:r>
      <w:r w:rsidR="001F3FF2" w:rsidRPr="004C6BFB">
        <w:rPr>
          <w:rFonts w:ascii="Calibri" w:hAnsi="Calibri"/>
          <w:sz w:val="22"/>
          <w:szCs w:val="22"/>
        </w:rPr>
        <w:t xml:space="preserve">developer </w:t>
      </w:r>
      <w:r w:rsidRPr="004C6BFB">
        <w:rPr>
          <w:rFonts w:ascii="Calibri" w:hAnsi="Calibri"/>
          <w:sz w:val="22"/>
          <w:szCs w:val="22"/>
        </w:rPr>
        <w:t xml:space="preserve">must conduct the following baseline studies for each baseline scenario: </w:t>
      </w:r>
    </w:p>
    <w:p w14:paraId="42AF9382" w14:textId="41882591" w:rsidR="00926281" w:rsidRPr="004C6BFB" w:rsidRDefault="00926281" w:rsidP="00926281">
      <w:pPr>
        <w:pStyle w:val="ListParagraph"/>
        <w:numPr>
          <w:ilvl w:val="0"/>
          <w:numId w:val="15"/>
        </w:numPr>
        <w:rPr>
          <w:rFonts w:ascii="Calibri" w:hAnsi="Calibri"/>
          <w:sz w:val="22"/>
          <w:szCs w:val="22"/>
        </w:rPr>
      </w:pPr>
      <w:r w:rsidRPr="004C6BFB">
        <w:rPr>
          <w:rFonts w:ascii="Calibri" w:hAnsi="Calibri"/>
          <w:sz w:val="22"/>
          <w:szCs w:val="22"/>
        </w:rPr>
        <w:t>Baseline survey of target population characteristics. Th</w:t>
      </w:r>
      <w:r w:rsidR="002E0D96">
        <w:rPr>
          <w:rFonts w:ascii="Calibri" w:hAnsi="Calibri"/>
          <w:sz w:val="22"/>
          <w:szCs w:val="22"/>
        </w:rPr>
        <w:t>is</w:t>
      </w:r>
      <w:r w:rsidRPr="004C6BFB">
        <w:rPr>
          <w:rFonts w:ascii="Calibri" w:hAnsi="Calibri"/>
          <w:sz w:val="22"/>
          <w:szCs w:val="22"/>
        </w:rPr>
        <w:t xml:space="preserve"> survey </w:t>
      </w:r>
      <w:r w:rsidR="006F6FA1">
        <w:rPr>
          <w:rFonts w:ascii="Calibri" w:hAnsi="Calibri"/>
          <w:sz w:val="22"/>
          <w:szCs w:val="22"/>
        </w:rPr>
        <w:t>needs to provide</w:t>
      </w:r>
      <w:r w:rsidR="006F6FA1" w:rsidRPr="004C6BFB">
        <w:rPr>
          <w:rFonts w:ascii="Calibri" w:hAnsi="Calibri"/>
          <w:sz w:val="22"/>
          <w:szCs w:val="22"/>
        </w:rPr>
        <w:t xml:space="preserve"> </w:t>
      </w:r>
      <w:r w:rsidRPr="004C6BFB">
        <w:rPr>
          <w:rFonts w:ascii="Calibri" w:hAnsi="Calibri"/>
          <w:sz w:val="22"/>
          <w:szCs w:val="22"/>
        </w:rPr>
        <w:t xml:space="preserve">critical information on </w:t>
      </w:r>
      <w:r w:rsidR="002E0D96">
        <w:rPr>
          <w:rFonts w:ascii="Calibri" w:hAnsi="Calibri"/>
          <w:sz w:val="22"/>
          <w:szCs w:val="22"/>
        </w:rPr>
        <w:t xml:space="preserve">the </w:t>
      </w:r>
      <w:r w:rsidRPr="004C6BFB">
        <w:rPr>
          <w:rFonts w:ascii="Calibri" w:hAnsi="Calibri"/>
          <w:sz w:val="22"/>
          <w:szCs w:val="22"/>
        </w:rPr>
        <w:t>target population, baseline technology use, fuel consumption, leakage and sustainable development indicators.</w:t>
      </w:r>
    </w:p>
    <w:p w14:paraId="64BAABCE" w14:textId="6B651449" w:rsidR="00926281" w:rsidRPr="004C6BFB" w:rsidRDefault="00926281" w:rsidP="00926281">
      <w:pPr>
        <w:pStyle w:val="ListParagraph"/>
        <w:numPr>
          <w:ilvl w:val="0"/>
          <w:numId w:val="15"/>
        </w:numPr>
        <w:rPr>
          <w:rFonts w:ascii="Calibri" w:hAnsi="Calibri"/>
          <w:sz w:val="22"/>
          <w:szCs w:val="22"/>
        </w:rPr>
      </w:pPr>
      <w:r w:rsidRPr="004C6BFB">
        <w:rPr>
          <w:rFonts w:ascii="Calibri" w:hAnsi="Calibri"/>
          <w:sz w:val="22"/>
          <w:szCs w:val="22"/>
        </w:rPr>
        <w:t xml:space="preserve">Baseline </w:t>
      </w:r>
      <w:r w:rsidR="006C14F1">
        <w:rPr>
          <w:rFonts w:ascii="Calibri" w:hAnsi="Calibri"/>
          <w:sz w:val="22"/>
          <w:szCs w:val="22"/>
        </w:rPr>
        <w:t>P</w:t>
      </w:r>
      <w:r w:rsidRPr="004C6BFB">
        <w:rPr>
          <w:rFonts w:ascii="Calibri" w:hAnsi="Calibri"/>
          <w:sz w:val="22"/>
          <w:szCs w:val="22"/>
        </w:rPr>
        <w:t xml:space="preserve">erformance </w:t>
      </w:r>
      <w:r w:rsidR="006C14F1">
        <w:rPr>
          <w:rFonts w:ascii="Calibri" w:hAnsi="Calibri"/>
          <w:sz w:val="22"/>
          <w:szCs w:val="22"/>
        </w:rPr>
        <w:t>F</w:t>
      </w:r>
      <w:r w:rsidRPr="004C6BFB">
        <w:rPr>
          <w:rFonts w:ascii="Calibri" w:hAnsi="Calibri"/>
          <w:sz w:val="22"/>
          <w:szCs w:val="22"/>
        </w:rPr>
        <w:t xml:space="preserve">ield </w:t>
      </w:r>
      <w:r w:rsidR="006C14F1">
        <w:rPr>
          <w:rFonts w:ascii="Calibri" w:hAnsi="Calibri"/>
          <w:sz w:val="22"/>
          <w:szCs w:val="22"/>
        </w:rPr>
        <w:t>T</w:t>
      </w:r>
      <w:r w:rsidRPr="004C6BFB">
        <w:rPr>
          <w:rFonts w:ascii="Calibri" w:hAnsi="Calibri"/>
          <w:sz w:val="22"/>
          <w:szCs w:val="22"/>
        </w:rPr>
        <w:t xml:space="preserve">est (BFT) of fuel consumption (e.g. </w:t>
      </w:r>
      <w:r w:rsidR="006C14F1">
        <w:rPr>
          <w:rFonts w:ascii="Calibri" w:hAnsi="Calibri"/>
          <w:sz w:val="22"/>
          <w:szCs w:val="22"/>
        </w:rPr>
        <w:t>K</w:t>
      </w:r>
      <w:r w:rsidRPr="004C6BFB">
        <w:rPr>
          <w:rFonts w:ascii="Calibri" w:hAnsi="Calibri"/>
          <w:sz w:val="22"/>
          <w:szCs w:val="22"/>
        </w:rPr>
        <w:t xml:space="preserve">itchen </w:t>
      </w:r>
      <w:r w:rsidR="006C14F1">
        <w:rPr>
          <w:rFonts w:ascii="Calibri" w:hAnsi="Calibri"/>
          <w:sz w:val="22"/>
          <w:szCs w:val="22"/>
        </w:rPr>
        <w:t>P</w:t>
      </w:r>
      <w:r w:rsidRPr="004C6BFB">
        <w:rPr>
          <w:rFonts w:ascii="Calibri" w:hAnsi="Calibri"/>
          <w:sz w:val="22"/>
          <w:szCs w:val="22"/>
        </w:rPr>
        <w:t xml:space="preserve">erformance </w:t>
      </w:r>
      <w:r w:rsidR="006C14F1">
        <w:rPr>
          <w:rFonts w:ascii="Calibri" w:hAnsi="Calibri"/>
          <w:sz w:val="22"/>
          <w:szCs w:val="22"/>
        </w:rPr>
        <w:t>T</w:t>
      </w:r>
      <w:r w:rsidRPr="004C6BFB">
        <w:rPr>
          <w:rFonts w:ascii="Calibri" w:hAnsi="Calibri"/>
          <w:sz w:val="22"/>
          <w:szCs w:val="22"/>
        </w:rPr>
        <w:t xml:space="preserve">est (KPT) in </w:t>
      </w:r>
      <w:r w:rsidR="006C14F1">
        <w:rPr>
          <w:rFonts w:ascii="Calibri" w:hAnsi="Calibri"/>
          <w:sz w:val="22"/>
          <w:szCs w:val="22"/>
        </w:rPr>
        <w:t xml:space="preserve">the </w:t>
      </w:r>
      <w:r w:rsidRPr="004C6BFB">
        <w:rPr>
          <w:rFonts w:ascii="Calibri" w:hAnsi="Calibri"/>
          <w:sz w:val="22"/>
          <w:szCs w:val="22"/>
        </w:rPr>
        <w:t>case of cookstoves)</w:t>
      </w:r>
    </w:p>
    <w:p w14:paraId="685DE5E9" w14:textId="77777777" w:rsidR="00926281" w:rsidRPr="004A524D" w:rsidRDefault="00926281" w:rsidP="00926281">
      <w:pPr>
        <w:pStyle w:val="Heading2"/>
        <w:numPr>
          <w:ilvl w:val="0"/>
          <w:numId w:val="19"/>
        </w:numPr>
        <w:ind w:left="360"/>
        <w:rPr>
          <w:rFonts w:ascii="Calibri" w:hAnsi="Calibri"/>
        </w:rPr>
      </w:pPr>
      <w:bookmarkStart w:id="15" w:name="_Toc284565953"/>
      <w:r w:rsidRPr="004A524D">
        <w:rPr>
          <w:rFonts w:ascii="Calibri" w:hAnsi="Calibri"/>
        </w:rPr>
        <w:t>Project Studies</w:t>
      </w:r>
      <w:bookmarkEnd w:id="15"/>
    </w:p>
    <w:p w14:paraId="0D5E4CC9" w14:textId="1A6805F4" w:rsidR="008B1A04" w:rsidRPr="00917F1E" w:rsidRDefault="00926281" w:rsidP="004A524D">
      <w:pPr>
        <w:rPr>
          <w:rFonts w:ascii="Calibri" w:hAnsi="Calibri"/>
          <w:sz w:val="22"/>
          <w:szCs w:val="22"/>
        </w:rPr>
      </w:pPr>
      <w:r w:rsidRPr="004C6BFB">
        <w:rPr>
          <w:rFonts w:ascii="Calibri" w:hAnsi="Calibri"/>
          <w:sz w:val="22"/>
          <w:szCs w:val="22"/>
        </w:rPr>
        <w:t>A project scenario is defined by</w:t>
      </w:r>
      <w:r w:rsidR="00A05CD0">
        <w:rPr>
          <w:rFonts w:ascii="Calibri" w:hAnsi="Calibri"/>
          <w:sz w:val="22"/>
          <w:szCs w:val="22"/>
        </w:rPr>
        <w:t xml:space="preserve"> the adoption of project technologies by</w:t>
      </w:r>
      <w:r w:rsidRPr="004C6BFB">
        <w:rPr>
          <w:rFonts w:ascii="Calibri" w:hAnsi="Calibri"/>
          <w:sz w:val="22"/>
          <w:szCs w:val="22"/>
        </w:rPr>
        <w:t xml:space="preserve"> end users within a target population </w:t>
      </w:r>
      <w:r w:rsidR="00A05CD0">
        <w:rPr>
          <w:rFonts w:ascii="Calibri" w:hAnsi="Calibri"/>
          <w:sz w:val="22"/>
          <w:szCs w:val="22"/>
        </w:rPr>
        <w:t>with</w:t>
      </w:r>
      <w:r w:rsidRPr="004C6BFB">
        <w:rPr>
          <w:rFonts w:ascii="Calibri" w:hAnsi="Calibri"/>
          <w:sz w:val="22"/>
          <w:szCs w:val="22"/>
        </w:rPr>
        <w:t xml:space="preserve">in the project area. The project </w:t>
      </w:r>
      <w:r w:rsidR="009E5110" w:rsidRPr="004C6BFB">
        <w:rPr>
          <w:rFonts w:ascii="Calibri" w:hAnsi="Calibri"/>
          <w:sz w:val="22"/>
          <w:szCs w:val="22"/>
        </w:rPr>
        <w:t>developer</w:t>
      </w:r>
      <w:r w:rsidRPr="004C6BFB">
        <w:rPr>
          <w:rFonts w:ascii="Calibri" w:hAnsi="Calibri"/>
          <w:sz w:val="22"/>
          <w:szCs w:val="22"/>
        </w:rPr>
        <w:t xml:space="preserve"> must conduct </w:t>
      </w:r>
      <w:r w:rsidR="00495B8E">
        <w:rPr>
          <w:rFonts w:ascii="Calibri" w:hAnsi="Calibri"/>
          <w:sz w:val="22"/>
          <w:szCs w:val="22"/>
        </w:rPr>
        <w:t xml:space="preserve">a </w:t>
      </w:r>
      <w:r w:rsidR="006F6FA1">
        <w:rPr>
          <w:rFonts w:ascii="Calibri" w:hAnsi="Calibri"/>
          <w:sz w:val="22"/>
          <w:szCs w:val="22"/>
        </w:rPr>
        <w:t xml:space="preserve">project survey of </w:t>
      </w:r>
      <w:r w:rsidR="00555CDA">
        <w:rPr>
          <w:rFonts w:ascii="Calibri" w:hAnsi="Calibri"/>
          <w:sz w:val="22"/>
          <w:szCs w:val="22"/>
        </w:rPr>
        <w:t xml:space="preserve">the </w:t>
      </w:r>
      <w:r w:rsidR="006F6FA1">
        <w:rPr>
          <w:rFonts w:ascii="Calibri" w:hAnsi="Calibri"/>
          <w:sz w:val="22"/>
          <w:szCs w:val="22"/>
        </w:rPr>
        <w:t xml:space="preserve">target populations characteristics and project performance field test (PFT) of fuel consumption </w:t>
      </w:r>
      <w:r w:rsidRPr="004C6BFB">
        <w:rPr>
          <w:rFonts w:ascii="Calibri" w:hAnsi="Calibri"/>
          <w:sz w:val="22"/>
          <w:szCs w:val="22"/>
        </w:rPr>
        <w:t>for each project scenario</w:t>
      </w:r>
      <w:r w:rsidR="00555CDA">
        <w:rPr>
          <w:rFonts w:ascii="Calibri" w:hAnsi="Calibri"/>
          <w:sz w:val="22"/>
          <w:szCs w:val="22"/>
        </w:rPr>
        <w:t xml:space="preserve">. This must be done in accordance with </w:t>
      </w:r>
      <w:r w:rsidRPr="004C6BFB">
        <w:rPr>
          <w:rFonts w:ascii="Calibri" w:hAnsi="Calibri"/>
          <w:sz w:val="22"/>
          <w:szCs w:val="22"/>
        </w:rPr>
        <w:t xml:space="preserve">the schedule set out in Annex </w:t>
      </w:r>
      <w:r w:rsidR="00764A55" w:rsidRPr="004C6BFB">
        <w:rPr>
          <w:rFonts w:ascii="Calibri" w:hAnsi="Calibri"/>
          <w:sz w:val="22"/>
          <w:szCs w:val="22"/>
        </w:rPr>
        <w:t>5 of TPDDTEC methodology</w:t>
      </w:r>
      <w:r w:rsidR="006F6FA1">
        <w:rPr>
          <w:rFonts w:ascii="Calibri" w:hAnsi="Calibri"/>
          <w:sz w:val="22"/>
          <w:szCs w:val="22"/>
        </w:rPr>
        <w:t>.</w:t>
      </w:r>
      <w:r w:rsidR="006F6FA1" w:rsidRPr="004C6BFB" w:rsidDel="006F6FA1">
        <w:rPr>
          <w:rFonts w:ascii="Calibri" w:hAnsi="Calibri"/>
          <w:sz w:val="22"/>
          <w:szCs w:val="22"/>
        </w:rPr>
        <w:t xml:space="preserve"> </w:t>
      </w:r>
      <w:r w:rsidRPr="009A182D">
        <w:rPr>
          <w:rFonts w:ascii="Calibri" w:hAnsi="Calibri"/>
          <w:sz w:val="22"/>
          <w:szCs w:val="22"/>
        </w:rPr>
        <w:t xml:space="preserve">These project studies have the same requirements as the baseline studies, but the project survey and PFT are conducted with end users representative of the project scenario target population and currently using the project technology. </w:t>
      </w:r>
      <w:r w:rsidR="00BC2AEC" w:rsidRPr="008C0309">
        <w:rPr>
          <w:rFonts w:ascii="Calibri" w:hAnsi="Calibri"/>
          <w:strike/>
          <w:sz w:val="22"/>
          <w:szCs w:val="22"/>
        </w:rPr>
        <w:t xml:space="preserve"> </w:t>
      </w:r>
    </w:p>
    <w:p w14:paraId="128D7C3C" w14:textId="1BB3BE84" w:rsidR="00F3411F" w:rsidRPr="009B4559" w:rsidRDefault="00F3411F" w:rsidP="009B4559">
      <w:pPr>
        <w:pStyle w:val="Heading2"/>
        <w:numPr>
          <w:ilvl w:val="0"/>
          <w:numId w:val="19"/>
        </w:numPr>
        <w:ind w:left="360"/>
        <w:rPr>
          <w:rFonts w:ascii="Calibri" w:hAnsi="Calibri"/>
        </w:rPr>
      </w:pPr>
      <w:bookmarkStart w:id="16" w:name="_Toc284565954"/>
      <w:r w:rsidRPr="00C866DB">
        <w:rPr>
          <w:rFonts w:ascii="Calibri" w:hAnsi="Calibri"/>
        </w:rPr>
        <w:t xml:space="preserve">Calculation of Emission Reductions for BC and </w:t>
      </w:r>
      <w:r w:rsidR="006F6FA1">
        <w:rPr>
          <w:rFonts w:ascii="Calibri" w:hAnsi="Calibri"/>
        </w:rPr>
        <w:t>C</w:t>
      </w:r>
      <w:r w:rsidRPr="00C866DB">
        <w:rPr>
          <w:rFonts w:ascii="Calibri" w:hAnsi="Calibri"/>
        </w:rPr>
        <w:t xml:space="preserve">o-emitted </w:t>
      </w:r>
      <w:r w:rsidR="006F6FA1">
        <w:rPr>
          <w:rFonts w:ascii="Calibri" w:hAnsi="Calibri"/>
        </w:rPr>
        <w:t>S</w:t>
      </w:r>
      <w:r w:rsidRPr="00C866DB">
        <w:rPr>
          <w:rFonts w:ascii="Calibri" w:hAnsi="Calibri"/>
        </w:rPr>
        <w:t>pecies</w:t>
      </w:r>
      <w:bookmarkEnd w:id="16"/>
    </w:p>
    <w:p w14:paraId="378C4E34" w14:textId="689E4272" w:rsidR="00592923" w:rsidRPr="008B1517" w:rsidRDefault="001A0FE9" w:rsidP="00C61939">
      <w:pPr>
        <w:rPr>
          <w:rFonts w:ascii="Calibri" w:hAnsi="Calibri"/>
          <w:sz w:val="22"/>
          <w:szCs w:val="22"/>
        </w:rPr>
      </w:pPr>
      <w:r w:rsidRPr="00C866DB">
        <w:rPr>
          <w:rFonts w:ascii="Calibri" w:hAnsi="Calibri"/>
          <w:sz w:val="22"/>
          <w:szCs w:val="22"/>
        </w:rPr>
        <w:t xml:space="preserve">The </w:t>
      </w:r>
      <w:r w:rsidR="00F139D5">
        <w:rPr>
          <w:rFonts w:ascii="Calibri" w:hAnsi="Calibri"/>
          <w:sz w:val="22"/>
          <w:szCs w:val="22"/>
        </w:rPr>
        <w:t>emission reduction</w:t>
      </w:r>
      <w:r w:rsidR="008C58F5">
        <w:rPr>
          <w:rFonts w:ascii="Calibri" w:hAnsi="Calibri"/>
          <w:sz w:val="22"/>
          <w:szCs w:val="22"/>
        </w:rPr>
        <w:t>s</w:t>
      </w:r>
      <w:r w:rsidR="00DC00E1" w:rsidRPr="00C866DB">
        <w:rPr>
          <w:rFonts w:ascii="Calibri" w:hAnsi="Calibri"/>
          <w:sz w:val="22"/>
          <w:szCs w:val="22"/>
        </w:rPr>
        <w:t xml:space="preserve"> of </w:t>
      </w:r>
      <w:r w:rsidRPr="00C866DB">
        <w:rPr>
          <w:rFonts w:ascii="Calibri" w:hAnsi="Calibri"/>
          <w:sz w:val="22"/>
          <w:szCs w:val="22"/>
        </w:rPr>
        <w:t xml:space="preserve">BC and </w:t>
      </w:r>
      <w:r w:rsidR="000066EC">
        <w:rPr>
          <w:rFonts w:ascii="Calibri" w:hAnsi="Calibri"/>
          <w:sz w:val="22"/>
          <w:szCs w:val="22"/>
        </w:rPr>
        <w:t>c</w:t>
      </w:r>
      <w:r w:rsidRPr="00C866DB">
        <w:rPr>
          <w:rFonts w:ascii="Calibri" w:hAnsi="Calibri"/>
          <w:sz w:val="22"/>
          <w:szCs w:val="22"/>
        </w:rPr>
        <w:t>o-emitt</w:t>
      </w:r>
      <w:r w:rsidR="00F275F6" w:rsidRPr="00C866DB">
        <w:rPr>
          <w:rFonts w:ascii="Calibri" w:hAnsi="Calibri"/>
          <w:sz w:val="22"/>
          <w:szCs w:val="22"/>
        </w:rPr>
        <w:t xml:space="preserve">ed species </w:t>
      </w:r>
      <w:r w:rsidR="00592923" w:rsidRPr="008B1517">
        <w:rPr>
          <w:rFonts w:ascii="Calibri" w:hAnsi="Calibri"/>
          <w:sz w:val="22"/>
          <w:szCs w:val="22"/>
        </w:rPr>
        <w:t xml:space="preserve">are </w:t>
      </w:r>
      <w:r w:rsidR="00385D4D" w:rsidRPr="008B1517">
        <w:rPr>
          <w:rFonts w:ascii="Calibri" w:hAnsi="Calibri"/>
          <w:sz w:val="22"/>
          <w:szCs w:val="22"/>
        </w:rPr>
        <w:t>quantified</w:t>
      </w:r>
      <w:r w:rsidR="00592923" w:rsidRPr="008B1517">
        <w:rPr>
          <w:rFonts w:ascii="Calibri" w:hAnsi="Calibri"/>
          <w:sz w:val="22"/>
          <w:szCs w:val="22"/>
        </w:rPr>
        <w:t xml:space="preserve"> by comparing </w:t>
      </w:r>
      <w:r w:rsidR="008C58F5">
        <w:rPr>
          <w:rFonts w:ascii="Calibri" w:hAnsi="Calibri"/>
          <w:sz w:val="22"/>
          <w:szCs w:val="22"/>
        </w:rPr>
        <w:t>the</w:t>
      </w:r>
      <w:r w:rsidR="00237EAA">
        <w:rPr>
          <w:rFonts w:ascii="Calibri" w:hAnsi="Calibri"/>
          <w:sz w:val="22"/>
          <w:szCs w:val="22"/>
        </w:rPr>
        <w:t xml:space="preserve"> </w:t>
      </w:r>
      <w:r w:rsidR="00F275F6" w:rsidRPr="001F3FF2">
        <w:rPr>
          <w:rFonts w:ascii="Calibri" w:hAnsi="Calibri"/>
          <w:sz w:val="22"/>
          <w:szCs w:val="22"/>
        </w:rPr>
        <w:t xml:space="preserve">fuel quantity and </w:t>
      </w:r>
      <w:r w:rsidR="00F139D5">
        <w:rPr>
          <w:rFonts w:ascii="Calibri" w:hAnsi="Calibri"/>
          <w:sz w:val="22"/>
          <w:szCs w:val="22"/>
        </w:rPr>
        <w:t xml:space="preserve">emissions </w:t>
      </w:r>
      <w:r w:rsidR="00237EAA">
        <w:rPr>
          <w:rFonts w:ascii="Calibri" w:hAnsi="Calibri"/>
          <w:sz w:val="22"/>
          <w:szCs w:val="22"/>
        </w:rPr>
        <w:t xml:space="preserve">factor </w:t>
      </w:r>
      <w:r w:rsidR="00592923" w:rsidRPr="001F3FF2">
        <w:rPr>
          <w:rFonts w:ascii="Calibri" w:hAnsi="Calibri"/>
          <w:sz w:val="22"/>
          <w:szCs w:val="22"/>
        </w:rPr>
        <w:t xml:space="preserve">for a given project scenario to </w:t>
      </w:r>
      <w:r w:rsidR="00237EAA">
        <w:rPr>
          <w:rFonts w:ascii="Calibri" w:hAnsi="Calibri"/>
          <w:sz w:val="22"/>
          <w:szCs w:val="22"/>
        </w:rPr>
        <w:t>those</w:t>
      </w:r>
      <w:r w:rsidR="00592923" w:rsidRPr="001F3FF2">
        <w:rPr>
          <w:rFonts w:ascii="Calibri" w:hAnsi="Calibri"/>
          <w:sz w:val="22"/>
          <w:szCs w:val="22"/>
        </w:rPr>
        <w:t xml:space="preserve"> for the applicable baseline scenario.</w:t>
      </w:r>
      <w:r w:rsidR="00927AE9">
        <w:rPr>
          <w:rFonts w:ascii="Calibri" w:hAnsi="Calibri"/>
          <w:sz w:val="22"/>
          <w:szCs w:val="22"/>
        </w:rPr>
        <w:t xml:space="preserve"> T</w:t>
      </w:r>
      <w:r w:rsidR="00592923" w:rsidRPr="00C866DB">
        <w:rPr>
          <w:rFonts w:ascii="Calibri" w:hAnsi="Calibri"/>
          <w:sz w:val="22"/>
          <w:szCs w:val="22"/>
        </w:rPr>
        <w:t>he overall reductions achieved by the project activity in year y are calculated as follows:</w:t>
      </w:r>
    </w:p>
    <w:p w14:paraId="7C7DC233" w14:textId="77777777" w:rsidR="009B4559" w:rsidRPr="00C866DB" w:rsidRDefault="009B4559" w:rsidP="00926281">
      <w:pPr>
        <w:rPr>
          <w:rFonts w:ascii="Calibri" w:hAnsi="Calibri"/>
        </w:rPr>
      </w:pPr>
    </w:p>
    <w:p w14:paraId="1B14478C" w14:textId="7D822ACB" w:rsidR="009E4AE0" w:rsidRPr="009B4559" w:rsidRDefault="000C07C3" w:rsidP="00926281">
      <w:pPr>
        <w:rPr>
          <w:rFonts w:ascii="Calibri" w:hAnsi="Calibri"/>
          <w:sz w:val="20"/>
          <w:szCs w:val="20"/>
        </w:rPr>
      </w:pPr>
      <m:oMath>
        <m:sSub>
          <m:sSubPr>
            <m:ctrlPr>
              <w:rPr>
                <w:rFonts w:ascii="Cambria Math" w:hAnsi="Cambria Math"/>
                <w:i/>
                <w:sz w:val="20"/>
                <w:szCs w:val="20"/>
              </w:rPr>
            </m:ctrlPr>
          </m:sSubPr>
          <m:e>
            <m:r>
              <w:rPr>
                <w:rFonts w:ascii="Cambria Math" w:hAnsi="Cambria Math"/>
                <w:sz w:val="20"/>
                <w:szCs w:val="20"/>
              </w:rPr>
              <m:t>ER</m:t>
            </m:r>
          </m:e>
          <m:sub>
            <m:r>
              <w:rPr>
                <w:rFonts w:ascii="Cambria Math" w:hAnsi="Cambria Math"/>
                <w:sz w:val="20"/>
                <w:szCs w:val="20"/>
              </w:rPr>
              <m:t xml:space="preserve">BC&amp;CSs,y </m:t>
            </m:r>
          </m:sub>
        </m:sSub>
        <m:r>
          <w:rPr>
            <w:rFonts w:ascii="Cambria Math" w:hAnsi="Cambria Math"/>
            <w:sz w:val="20"/>
            <w:szCs w:val="20"/>
          </w:rPr>
          <m:t>=</m:t>
        </m:r>
        <m:nary>
          <m:naryPr>
            <m:chr m:val="∑"/>
            <m:limLoc m:val="subSup"/>
            <m:supHide m:val="1"/>
            <m:ctrlPr>
              <w:rPr>
                <w:rFonts w:ascii="Cambria Math" w:hAnsi="Cambria Math"/>
                <w:i/>
                <w:sz w:val="20"/>
                <w:szCs w:val="20"/>
              </w:rPr>
            </m:ctrlPr>
          </m:naryPr>
          <m:sub>
            <m:r>
              <w:rPr>
                <w:rFonts w:ascii="Cambria Math" w:hAnsi="Cambria Math"/>
                <w:sz w:val="20"/>
                <w:szCs w:val="20"/>
              </w:rPr>
              <m:t>b,p</m:t>
            </m:r>
          </m:sub>
          <m:sup/>
          <m:e>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p,y</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p,y</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ER</m:t>
                </m:r>
              </m:e>
              <m:sub>
                <m:r>
                  <w:rPr>
                    <w:rFonts w:ascii="Cambria Math" w:hAnsi="Cambria Math"/>
                    <w:sz w:val="20"/>
                    <w:szCs w:val="20"/>
                  </w:rPr>
                  <m:t>BCeq,y</m:t>
                </m:r>
              </m:sub>
            </m:sSub>
            <m:r>
              <w:rPr>
                <w:rFonts w:ascii="Cambria Math" w:hAnsi="Cambria Math"/>
                <w:sz w:val="20"/>
                <w:szCs w:val="20"/>
              </w:rPr>
              <m:t>)</m:t>
            </m:r>
          </m:e>
        </m:nary>
      </m:oMath>
      <w:r w:rsidR="009B4559">
        <w:rPr>
          <w:rFonts w:ascii="Calibri" w:hAnsi="Calibri"/>
        </w:rPr>
        <w:t xml:space="preserve">  </w:t>
      </w:r>
      <w:r w:rsidR="009B4559">
        <w:rPr>
          <w:rFonts w:ascii="Calibri" w:hAnsi="Calibri"/>
          <w:b/>
          <w:sz w:val="22"/>
          <w:szCs w:val="22"/>
        </w:rPr>
        <w:tab/>
      </w:r>
      <w:r w:rsidR="009B4559">
        <w:rPr>
          <w:rFonts w:ascii="Calibri" w:hAnsi="Calibri"/>
          <w:b/>
          <w:sz w:val="22"/>
          <w:szCs w:val="22"/>
        </w:rPr>
        <w:tab/>
        <w:t xml:space="preserve"> </w:t>
      </w:r>
      <w:r w:rsidR="009B4559">
        <w:rPr>
          <w:rFonts w:ascii="Calibri" w:hAnsi="Calibri"/>
          <w:b/>
          <w:sz w:val="22"/>
          <w:szCs w:val="22"/>
        </w:rPr>
        <w:tab/>
      </w:r>
      <w:r w:rsidR="009B4559">
        <w:rPr>
          <w:rFonts w:ascii="Calibri" w:hAnsi="Calibri"/>
          <w:b/>
          <w:sz w:val="22"/>
          <w:szCs w:val="22"/>
        </w:rPr>
        <w:tab/>
        <w:t xml:space="preserve"> </w:t>
      </w:r>
      <w:r w:rsidR="009B4559">
        <w:rPr>
          <w:rFonts w:ascii="Calibri" w:hAnsi="Calibri"/>
          <w:b/>
          <w:sz w:val="22"/>
          <w:szCs w:val="22"/>
        </w:rPr>
        <w:tab/>
      </w:r>
      <w:r w:rsidR="009B4559">
        <w:rPr>
          <w:rFonts w:ascii="Calibri" w:hAnsi="Calibri"/>
          <w:b/>
          <w:sz w:val="22"/>
          <w:szCs w:val="22"/>
        </w:rPr>
        <w:tab/>
      </w:r>
      <w:r w:rsidR="009B4559">
        <w:rPr>
          <w:rFonts w:ascii="Calibri" w:hAnsi="Calibri"/>
          <w:b/>
          <w:sz w:val="22"/>
          <w:szCs w:val="22"/>
        </w:rPr>
        <w:tab/>
      </w:r>
      <w:r w:rsidR="00FF29A9">
        <w:rPr>
          <w:rFonts w:ascii="Calibri" w:hAnsi="Calibri"/>
          <w:b/>
          <w:sz w:val="22"/>
          <w:szCs w:val="22"/>
        </w:rPr>
        <w:t xml:space="preserve">           </w:t>
      </w:r>
      <w:r w:rsidR="009B4559">
        <w:rPr>
          <w:rFonts w:ascii="Calibri" w:hAnsi="Calibri"/>
          <w:b/>
          <w:sz w:val="22"/>
          <w:szCs w:val="22"/>
        </w:rPr>
        <w:t xml:space="preserve"> </w:t>
      </w:r>
      <w:r w:rsidR="009B4559" w:rsidRPr="00C866DB">
        <w:rPr>
          <w:rFonts w:ascii="Calibri" w:hAnsi="Calibri"/>
          <w:b/>
          <w:sz w:val="22"/>
          <w:szCs w:val="22"/>
        </w:rPr>
        <w:t>(</w:t>
      </w:r>
      <w:r w:rsidR="009B4559">
        <w:rPr>
          <w:rFonts w:ascii="Calibri" w:hAnsi="Calibri"/>
          <w:b/>
          <w:sz w:val="22"/>
          <w:szCs w:val="22"/>
        </w:rPr>
        <w:t>1</w:t>
      </w:r>
      <w:r w:rsidR="009B4559" w:rsidRPr="00C866DB">
        <w:rPr>
          <w:rFonts w:ascii="Calibri" w:hAnsi="Calibri"/>
          <w:b/>
          <w:sz w:val="22"/>
          <w:szCs w:val="22"/>
        </w:rPr>
        <w:t>)</w:t>
      </w:r>
    </w:p>
    <w:p w14:paraId="682EB047" w14:textId="34A70AD9" w:rsidR="001F74B4" w:rsidRPr="009B4559" w:rsidRDefault="004A60AE" w:rsidP="00926281">
      <w:pPr>
        <w:rPr>
          <w:rFonts w:ascii="Calibri" w:hAnsi="Calibri"/>
          <w:sz w:val="22"/>
          <w:szCs w:val="22"/>
        </w:rPr>
      </w:pPr>
      <w:r w:rsidRPr="009B4559">
        <w:rPr>
          <w:rFonts w:ascii="Calibri" w:hAnsi="Calibri"/>
          <w:sz w:val="22"/>
          <w:szCs w:val="22"/>
        </w:rPr>
        <w:t>w</w:t>
      </w:r>
      <w:r w:rsidR="001F74B4" w:rsidRPr="009B4559">
        <w:rPr>
          <w:rFonts w:ascii="Calibri" w:hAnsi="Calibri"/>
          <w:sz w:val="22"/>
          <w:szCs w:val="22"/>
        </w:rPr>
        <w:t>here,</w:t>
      </w:r>
    </w:p>
    <w:p w14:paraId="3D09BC73" w14:textId="656EC970" w:rsidR="00DC6192" w:rsidRPr="00C866DB" w:rsidRDefault="00F139D5" w:rsidP="00F90A55">
      <w:pPr>
        <w:autoSpaceDE w:val="0"/>
        <w:autoSpaceDN w:val="0"/>
        <w:adjustRightInd w:val="0"/>
        <w:ind w:left="2160" w:hanging="1440"/>
        <w:rPr>
          <w:rFonts w:ascii="Calibri" w:hAnsi="Calibri"/>
          <w:sz w:val="22"/>
          <w:szCs w:val="22"/>
          <w:lang w:val="es-CO"/>
        </w:rPr>
      </w:pPr>
      <w:r w:rsidRPr="00C866DB">
        <w:rPr>
          <w:rFonts w:ascii="Calibri" w:hAnsi="Calibri"/>
          <w:sz w:val="22"/>
          <w:szCs w:val="22"/>
        </w:rPr>
        <w:t>ER</w:t>
      </w:r>
      <w:r>
        <w:rPr>
          <w:rFonts w:ascii="Calibri" w:hAnsi="Calibri"/>
          <w:sz w:val="22"/>
          <w:szCs w:val="22"/>
          <w:vertAlign w:val="subscript"/>
        </w:rPr>
        <w:t>BR&amp;CSs</w:t>
      </w:r>
      <w:r w:rsidR="00DC6192" w:rsidRPr="00C866DB">
        <w:rPr>
          <w:rFonts w:ascii="Calibri" w:hAnsi="Calibri"/>
          <w:sz w:val="22"/>
          <w:szCs w:val="22"/>
          <w:vertAlign w:val="subscript"/>
        </w:rPr>
        <w:t>,y</w:t>
      </w:r>
      <w:r w:rsidR="004D7BA6" w:rsidRPr="00C866DB">
        <w:rPr>
          <w:rFonts w:ascii="Calibri" w:hAnsi="Calibri"/>
          <w:sz w:val="22"/>
          <w:szCs w:val="22"/>
          <w:vertAlign w:val="subscript"/>
        </w:rPr>
        <w:tab/>
      </w:r>
      <w:r>
        <w:rPr>
          <w:rFonts w:ascii="Calibri" w:hAnsi="Calibri"/>
          <w:sz w:val="22"/>
          <w:szCs w:val="22"/>
        </w:rPr>
        <w:t>Emission</w:t>
      </w:r>
      <w:r w:rsidR="00FE400A">
        <w:rPr>
          <w:rFonts w:ascii="Calibri" w:hAnsi="Calibri"/>
          <w:sz w:val="22"/>
          <w:szCs w:val="22"/>
        </w:rPr>
        <w:t>s</w:t>
      </w:r>
      <w:r>
        <w:rPr>
          <w:rFonts w:ascii="Calibri" w:hAnsi="Calibri"/>
          <w:sz w:val="22"/>
          <w:szCs w:val="22"/>
        </w:rPr>
        <w:t xml:space="preserve"> reduction</w:t>
      </w:r>
      <w:r w:rsidRPr="00C866DB">
        <w:rPr>
          <w:rFonts w:ascii="Calibri" w:hAnsi="Calibri"/>
          <w:sz w:val="22"/>
          <w:szCs w:val="22"/>
        </w:rPr>
        <w:t xml:space="preserve"> </w:t>
      </w:r>
      <w:r w:rsidR="004D7BA6" w:rsidRPr="00C866DB">
        <w:rPr>
          <w:rFonts w:ascii="Calibri" w:hAnsi="Calibri"/>
          <w:sz w:val="22"/>
          <w:szCs w:val="22"/>
          <w:lang w:val="es-CO"/>
        </w:rPr>
        <w:t>of BC and co-emitted species (ton</w:t>
      </w:r>
      <w:r w:rsidR="00E3246A" w:rsidRPr="00540BA2">
        <w:rPr>
          <w:rFonts w:ascii="Calibri" w:hAnsi="Calibri"/>
          <w:sz w:val="22"/>
          <w:szCs w:val="22"/>
          <w:vertAlign w:val="subscript"/>
          <w:lang w:val="es-CO"/>
        </w:rPr>
        <w:t>BCeq</w:t>
      </w:r>
      <w:r w:rsidR="004D7BA6" w:rsidRPr="00C866DB">
        <w:rPr>
          <w:rFonts w:ascii="Calibri" w:hAnsi="Calibri"/>
          <w:sz w:val="22"/>
          <w:szCs w:val="22"/>
          <w:lang w:val="es-CO"/>
        </w:rPr>
        <w:t>)</w:t>
      </w:r>
    </w:p>
    <w:p w14:paraId="29299900" w14:textId="77777777" w:rsidR="00F90A55" w:rsidRPr="00C866DB" w:rsidRDefault="00F90A55" w:rsidP="00F90A55">
      <w:pPr>
        <w:autoSpaceDE w:val="0"/>
        <w:autoSpaceDN w:val="0"/>
        <w:adjustRightInd w:val="0"/>
        <w:ind w:left="2160" w:hanging="1440"/>
        <w:rPr>
          <w:rFonts w:ascii="Calibri" w:hAnsi="Calibri"/>
          <w:sz w:val="22"/>
          <w:szCs w:val="22"/>
        </w:rPr>
      </w:pPr>
      <w:r w:rsidRPr="00C866DB">
        <w:rPr>
          <w:rFonts w:ascii="Calibri" w:hAnsi="Calibri"/>
          <w:sz w:val="22"/>
          <w:szCs w:val="22"/>
          <w:lang w:val="es-CO"/>
        </w:rPr>
        <w:t>∑</w:t>
      </w:r>
      <w:r w:rsidRPr="00C866DB">
        <w:rPr>
          <w:rFonts w:ascii="Calibri" w:hAnsi="Calibri"/>
          <w:sz w:val="22"/>
          <w:szCs w:val="22"/>
          <w:vertAlign w:val="subscript"/>
          <w:lang w:val="es-CO"/>
        </w:rPr>
        <w:t>b,p</w:t>
      </w:r>
      <w:r w:rsidRPr="00C866DB">
        <w:rPr>
          <w:rFonts w:ascii="Calibri" w:hAnsi="Calibri"/>
          <w:sz w:val="22"/>
          <w:szCs w:val="22"/>
        </w:rPr>
        <w:tab/>
        <w:t>Sum over all relevant (baseline b/project p) couples</w:t>
      </w:r>
    </w:p>
    <w:p w14:paraId="3BDF64A6" w14:textId="77777777" w:rsidR="00F90A55" w:rsidRPr="00C866DB" w:rsidRDefault="00F90A55" w:rsidP="00F90A55">
      <w:pPr>
        <w:autoSpaceDE w:val="0"/>
        <w:autoSpaceDN w:val="0"/>
        <w:adjustRightInd w:val="0"/>
        <w:ind w:left="2160" w:hanging="1440"/>
        <w:rPr>
          <w:rFonts w:ascii="Calibri" w:hAnsi="Calibri"/>
          <w:sz w:val="22"/>
          <w:szCs w:val="22"/>
        </w:rPr>
      </w:pPr>
      <w:r w:rsidRPr="00C866DB">
        <w:rPr>
          <w:rFonts w:ascii="Calibri" w:hAnsi="Calibri"/>
          <w:sz w:val="22"/>
          <w:szCs w:val="22"/>
        </w:rPr>
        <w:t>N</w:t>
      </w:r>
      <w:r w:rsidRPr="00C866DB">
        <w:rPr>
          <w:rFonts w:ascii="Calibri" w:hAnsi="Calibri"/>
          <w:sz w:val="22"/>
          <w:szCs w:val="22"/>
          <w:vertAlign w:val="subscript"/>
        </w:rPr>
        <w:t>p,y</w:t>
      </w:r>
      <w:r w:rsidRPr="00C866DB">
        <w:rPr>
          <w:rFonts w:ascii="Calibri" w:hAnsi="Calibri"/>
          <w:sz w:val="22"/>
          <w:szCs w:val="22"/>
        </w:rPr>
        <w:tab/>
        <w:t>Cumulative number of project technology-days included in the project database for project scenario p against baseline scenario b in year y</w:t>
      </w:r>
    </w:p>
    <w:p w14:paraId="0425115F" w14:textId="77777777" w:rsidR="00F90A55" w:rsidRPr="00C866DB" w:rsidRDefault="00F90A55" w:rsidP="00F90A55">
      <w:pPr>
        <w:autoSpaceDE w:val="0"/>
        <w:autoSpaceDN w:val="0"/>
        <w:adjustRightInd w:val="0"/>
        <w:ind w:left="2160" w:hanging="1440"/>
        <w:rPr>
          <w:rFonts w:ascii="Calibri" w:hAnsi="Calibri"/>
          <w:sz w:val="22"/>
          <w:szCs w:val="22"/>
        </w:rPr>
      </w:pPr>
      <w:r w:rsidRPr="00C866DB">
        <w:rPr>
          <w:rFonts w:ascii="Calibri" w:hAnsi="Calibri"/>
          <w:sz w:val="22"/>
          <w:szCs w:val="22"/>
        </w:rPr>
        <w:t>U</w:t>
      </w:r>
      <w:r w:rsidRPr="00C866DB">
        <w:rPr>
          <w:rFonts w:ascii="Calibri" w:hAnsi="Calibri"/>
          <w:sz w:val="22"/>
          <w:szCs w:val="22"/>
          <w:vertAlign w:val="subscript"/>
        </w:rPr>
        <w:t>p,y</w:t>
      </w:r>
      <w:r w:rsidRPr="00C866DB">
        <w:rPr>
          <w:rFonts w:ascii="Calibri" w:hAnsi="Calibri"/>
          <w:sz w:val="22"/>
          <w:szCs w:val="22"/>
        </w:rPr>
        <w:tab/>
        <w:t>Cumulative usage rate for technologies in project scenario p in year y, based on cumulative adoption rate and drop off rate (fraction)</w:t>
      </w:r>
    </w:p>
    <w:p w14:paraId="1D180D8E" w14:textId="43968183" w:rsidR="00F90A55" w:rsidRPr="00C866DB" w:rsidRDefault="00F90A55" w:rsidP="00F90A55">
      <w:pPr>
        <w:autoSpaceDE w:val="0"/>
        <w:autoSpaceDN w:val="0"/>
        <w:adjustRightInd w:val="0"/>
        <w:ind w:left="2160" w:hanging="1440"/>
        <w:rPr>
          <w:rFonts w:ascii="Calibri" w:hAnsi="Calibri" w:cs="TimesNewRoman"/>
          <w:sz w:val="22"/>
          <w:szCs w:val="22"/>
        </w:rPr>
      </w:pPr>
      <w:r w:rsidRPr="00C866DB">
        <w:rPr>
          <w:rFonts w:ascii="Calibri" w:hAnsi="Calibri"/>
          <w:sz w:val="22"/>
          <w:szCs w:val="22"/>
        </w:rPr>
        <w:t>ER</w:t>
      </w:r>
      <w:r w:rsidR="007B35D5">
        <w:rPr>
          <w:rFonts w:ascii="Calibri" w:hAnsi="Calibri"/>
          <w:sz w:val="22"/>
          <w:szCs w:val="22"/>
          <w:vertAlign w:val="subscript"/>
        </w:rPr>
        <w:t>BCeq</w:t>
      </w:r>
      <w:r w:rsidRPr="00C866DB">
        <w:rPr>
          <w:rFonts w:ascii="Calibri" w:hAnsi="Calibri"/>
          <w:sz w:val="22"/>
          <w:szCs w:val="22"/>
          <w:vertAlign w:val="subscript"/>
        </w:rPr>
        <w:t xml:space="preserve">,y, </w:t>
      </w:r>
      <w:r w:rsidRPr="00C866DB">
        <w:rPr>
          <w:rFonts w:ascii="Calibri" w:hAnsi="Calibri"/>
          <w:sz w:val="22"/>
          <w:szCs w:val="22"/>
          <w:vertAlign w:val="subscript"/>
        </w:rPr>
        <w:tab/>
      </w:r>
      <w:r w:rsidRPr="00C866DB">
        <w:rPr>
          <w:rFonts w:ascii="Calibri" w:hAnsi="Calibri"/>
          <w:sz w:val="22"/>
          <w:szCs w:val="22"/>
        </w:rPr>
        <w:t>BC</w:t>
      </w:r>
      <w:r w:rsidRPr="00C866DB">
        <w:rPr>
          <w:rFonts w:ascii="Calibri" w:hAnsi="Calibri"/>
          <w:sz w:val="22"/>
          <w:szCs w:val="22"/>
          <w:vertAlign w:val="subscript"/>
        </w:rPr>
        <w:t xml:space="preserve"> </w:t>
      </w:r>
      <w:r w:rsidRPr="00C866DB">
        <w:rPr>
          <w:rFonts w:ascii="Calibri" w:hAnsi="Calibri"/>
          <w:sz w:val="22"/>
          <w:szCs w:val="22"/>
        </w:rPr>
        <w:t xml:space="preserve">and </w:t>
      </w:r>
      <w:r w:rsidR="000066EC">
        <w:rPr>
          <w:rFonts w:ascii="Calibri" w:hAnsi="Calibri"/>
          <w:sz w:val="22"/>
          <w:szCs w:val="22"/>
        </w:rPr>
        <w:t>co</w:t>
      </w:r>
      <w:r w:rsidRPr="00C866DB">
        <w:rPr>
          <w:rFonts w:ascii="Calibri" w:hAnsi="Calibri"/>
          <w:sz w:val="22"/>
          <w:szCs w:val="22"/>
        </w:rPr>
        <w:t>-emitted</w:t>
      </w:r>
      <w:r w:rsidR="004D6079" w:rsidRPr="00C866DB">
        <w:rPr>
          <w:rFonts w:ascii="Calibri" w:hAnsi="Calibri"/>
          <w:sz w:val="22"/>
          <w:szCs w:val="22"/>
        </w:rPr>
        <w:t xml:space="preserve"> species</w:t>
      </w:r>
      <w:r w:rsidRPr="00C866DB">
        <w:rPr>
          <w:rFonts w:ascii="Calibri" w:hAnsi="Calibri"/>
          <w:sz w:val="22"/>
          <w:szCs w:val="22"/>
          <w:vertAlign w:val="subscript"/>
        </w:rPr>
        <w:t xml:space="preserve"> </w:t>
      </w:r>
      <w:r w:rsidRPr="00C866DB">
        <w:rPr>
          <w:rFonts w:ascii="Calibri" w:hAnsi="Calibri"/>
          <w:sz w:val="22"/>
          <w:szCs w:val="22"/>
        </w:rPr>
        <w:t xml:space="preserve">emission </w:t>
      </w:r>
      <w:r w:rsidR="00DC6192" w:rsidRPr="00C866DB">
        <w:rPr>
          <w:rFonts w:ascii="Calibri" w:hAnsi="Calibri"/>
          <w:sz w:val="22"/>
          <w:szCs w:val="22"/>
        </w:rPr>
        <w:t xml:space="preserve">reduction </w:t>
      </w:r>
      <w:r w:rsidRPr="00C866DB">
        <w:rPr>
          <w:rFonts w:ascii="Calibri" w:hAnsi="Calibri"/>
          <w:sz w:val="22"/>
          <w:szCs w:val="22"/>
        </w:rPr>
        <w:t>for an individual technology of project p against an individual technology of baseline b in year y</w:t>
      </w:r>
      <w:r w:rsidR="00DC6192" w:rsidRPr="00C866DB">
        <w:rPr>
          <w:rFonts w:ascii="Calibri" w:hAnsi="Calibri"/>
          <w:sz w:val="22"/>
          <w:szCs w:val="22"/>
        </w:rPr>
        <w:t xml:space="preserve"> </w:t>
      </w:r>
      <w:r w:rsidR="00301381">
        <w:rPr>
          <w:rFonts w:ascii="Calibri" w:hAnsi="Calibri"/>
          <w:sz w:val="22"/>
          <w:szCs w:val="22"/>
        </w:rPr>
        <w:t>(</w:t>
      </w:r>
      <w:r w:rsidR="00301381" w:rsidRPr="00C866DB">
        <w:rPr>
          <w:rFonts w:ascii="Calibri" w:hAnsi="Calibri"/>
          <w:sz w:val="22"/>
          <w:szCs w:val="22"/>
          <w:lang w:val="es-CO"/>
        </w:rPr>
        <w:t>ton</w:t>
      </w:r>
      <w:r w:rsidR="00301381" w:rsidRPr="00540BA2">
        <w:rPr>
          <w:rFonts w:ascii="Calibri" w:hAnsi="Calibri"/>
          <w:sz w:val="22"/>
          <w:szCs w:val="22"/>
          <w:vertAlign w:val="subscript"/>
          <w:lang w:val="es-CO"/>
        </w:rPr>
        <w:t>BCeq</w:t>
      </w:r>
      <w:r w:rsidR="009A1930">
        <w:rPr>
          <w:rFonts w:ascii="Calibri" w:hAnsi="Calibri"/>
          <w:sz w:val="22"/>
          <w:szCs w:val="22"/>
        </w:rPr>
        <w:t>)</w:t>
      </w:r>
    </w:p>
    <w:p w14:paraId="2EA536EF" w14:textId="77777777" w:rsidR="00042897" w:rsidRPr="00C866DB" w:rsidRDefault="00042897" w:rsidP="00F90A55">
      <w:pPr>
        <w:autoSpaceDE w:val="0"/>
        <w:autoSpaceDN w:val="0"/>
        <w:adjustRightInd w:val="0"/>
        <w:ind w:left="2160" w:hanging="1440"/>
        <w:rPr>
          <w:rFonts w:ascii="Calibri" w:hAnsi="Calibri" w:cs="TimesNewRoman"/>
          <w:sz w:val="22"/>
          <w:szCs w:val="22"/>
        </w:rPr>
      </w:pPr>
    </w:p>
    <w:p w14:paraId="7FB6B3EF" w14:textId="600FF8F3" w:rsidR="001150D4" w:rsidRPr="00C866DB" w:rsidRDefault="00E3246A" w:rsidP="001150D4">
      <w:pPr>
        <w:jc w:val="both"/>
        <w:rPr>
          <w:rFonts w:ascii="Calibri" w:hAnsi="Calibri"/>
          <w:sz w:val="22"/>
          <w:szCs w:val="22"/>
        </w:rPr>
      </w:pPr>
      <w:r>
        <w:rPr>
          <w:rFonts w:ascii="Calibri" w:hAnsi="Calibri"/>
          <w:sz w:val="22"/>
          <w:szCs w:val="22"/>
        </w:rPr>
        <w:t xml:space="preserve">The </w:t>
      </w:r>
      <w:r w:rsidRPr="00E3246A">
        <w:rPr>
          <w:rFonts w:ascii="Calibri" w:hAnsi="Calibri"/>
          <w:sz w:val="22"/>
          <w:szCs w:val="22"/>
        </w:rPr>
        <w:t xml:space="preserve">other </w:t>
      </w:r>
      <w:r w:rsidRPr="00C11829">
        <w:rPr>
          <w:rFonts w:ascii="Calibri" w:hAnsi="Calibri"/>
          <w:sz w:val="22"/>
          <w:szCs w:val="22"/>
        </w:rPr>
        <w:t>species</w:t>
      </w:r>
      <w:r w:rsidR="007B35D5">
        <w:rPr>
          <w:rFonts w:ascii="Calibri" w:hAnsi="Calibri"/>
          <w:sz w:val="22"/>
          <w:szCs w:val="22"/>
        </w:rPr>
        <w:t xml:space="preserve">, </w:t>
      </w:r>
      <w:r>
        <w:rPr>
          <w:rFonts w:ascii="Calibri" w:hAnsi="Calibri"/>
          <w:sz w:val="22"/>
          <w:szCs w:val="22"/>
        </w:rPr>
        <w:t>primarily</w:t>
      </w:r>
      <w:r w:rsidRPr="006D21A5">
        <w:rPr>
          <w:rFonts w:ascii="Calibri" w:hAnsi="Calibri"/>
          <w:sz w:val="22"/>
          <w:szCs w:val="22"/>
        </w:rPr>
        <w:t xml:space="preserve"> </w:t>
      </w:r>
      <w:r w:rsidR="00042897" w:rsidRPr="006D21A5">
        <w:rPr>
          <w:rFonts w:ascii="Calibri" w:hAnsi="Calibri"/>
          <w:sz w:val="22"/>
          <w:szCs w:val="22"/>
        </w:rPr>
        <w:t>OC</w:t>
      </w:r>
      <w:r>
        <w:rPr>
          <w:rFonts w:ascii="Calibri" w:hAnsi="Calibri"/>
          <w:sz w:val="22"/>
          <w:szCs w:val="22"/>
        </w:rPr>
        <w:t>, CO,</w:t>
      </w:r>
      <w:r w:rsidR="007B35D5">
        <w:rPr>
          <w:rFonts w:ascii="Calibri" w:hAnsi="Calibri"/>
          <w:sz w:val="22"/>
          <w:szCs w:val="22"/>
        </w:rPr>
        <w:t xml:space="preserve"> NO</w:t>
      </w:r>
      <w:r w:rsidR="007B35D5" w:rsidRPr="006D21A5">
        <w:rPr>
          <w:rFonts w:ascii="Calibri" w:hAnsi="Calibri"/>
          <w:sz w:val="22"/>
          <w:szCs w:val="22"/>
          <w:vertAlign w:val="subscript"/>
        </w:rPr>
        <w:t>X</w:t>
      </w:r>
      <w:r w:rsidR="007B35D5">
        <w:rPr>
          <w:rFonts w:ascii="Calibri" w:hAnsi="Calibri"/>
          <w:sz w:val="22"/>
          <w:szCs w:val="22"/>
          <w:vertAlign w:val="subscript"/>
        </w:rPr>
        <w:t xml:space="preserve"> </w:t>
      </w:r>
      <w:r w:rsidR="007B35D5" w:rsidRPr="007B35D5">
        <w:rPr>
          <w:rFonts w:ascii="Calibri" w:hAnsi="Calibri"/>
          <w:sz w:val="22"/>
          <w:szCs w:val="22"/>
        </w:rPr>
        <w:t xml:space="preserve">, </w:t>
      </w:r>
      <w:r w:rsidR="007B35D5" w:rsidRPr="006D21A5">
        <w:rPr>
          <w:rFonts w:ascii="Calibri" w:hAnsi="Calibri"/>
          <w:sz w:val="22"/>
          <w:szCs w:val="22"/>
        </w:rPr>
        <w:t>NMVOCs</w:t>
      </w:r>
      <w:r w:rsidR="00506C9B">
        <w:rPr>
          <w:rFonts w:ascii="Calibri" w:hAnsi="Calibri"/>
          <w:sz w:val="22"/>
          <w:szCs w:val="22"/>
        </w:rPr>
        <w:t xml:space="preserve"> and sulf</w:t>
      </w:r>
      <w:r w:rsidR="007B35D5">
        <w:rPr>
          <w:rFonts w:ascii="Calibri" w:hAnsi="Calibri"/>
          <w:sz w:val="22"/>
          <w:szCs w:val="22"/>
        </w:rPr>
        <w:t>ates</w:t>
      </w:r>
      <w:r w:rsidR="00EE1A5E">
        <w:rPr>
          <w:rFonts w:ascii="Calibri" w:hAnsi="Calibri"/>
          <w:sz w:val="22"/>
          <w:szCs w:val="22"/>
        </w:rPr>
        <w:t>,</w:t>
      </w:r>
      <w:r w:rsidR="00042897" w:rsidRPr="006D21A5">
        <w:rPr>
          <w:rFonts w:ascii="Calibri" w:hAnsi="Calibri"/>
          <w:sz w:val="22"/>
          <w:szCs w:val="22"/>
        </w:rPr>
        <w:t xml:space="preserve"> </w:t>
      </w:r>
      <w:r w:rsidR="007B35D5">
        <w:rPr>
          <w:rFonts w:ascii="Calibri" w:hAnsi="Calibri"/>
          <w:sz w:val="22"/>
          <w:szCs w:val="22"/>
        </w:rPr>
        <w:t>are</w:t>
      </w:r>
      <w:r w:rsidR="007B35D5" w:rsidRPr="006D21A5">
        <w:rPr>
          <w:rFonts w:ascii="Calibri" w:hAnsi="Calibri"/>
          <w:sz w:val="22"/>
          <w:szCs w:val="22"/>
        </w:rPr>
        <w:t xml:space="preserve"> </w:t>
      </w:r>
      <w:r w:rsidR="00042897" w:rsidRPr="006D21A5">
        <w:rPr>
          <w:rFonts w:ascii="Calibri" w:hAnsi="Calibri"/>
          <w:sz w:val="22"/>
          <w:szCs w:val="22"/>
        </w:rPr>
        <w:t xml:space="preserve">accounted </w:t>
      </w:r>
      <w:r w:rsidR="00FE400A">
        <w:rPr>
          <w:rFonts w:ascii="Calibri" w:hAnsi="Calibri"/>
          <w:sz w:val="22"/>
          <w:szCs w:val="22"/>
        </w:rPr>
        <w:t xml:space="preserve">for </w:t>
      </w:r>
      <w:r w:rsidR="009A1930">
        <w:rPr>
          <w:rFonts w:ascii="Calibri" w:hAnsi="Calibri"/>
          <w:sz w:val="22"/>
          <w:szCs w:val="22"/>
        </w:rPr>
        <w:t>under</w:t>
      </w:r>
      <w:r w:rsidR="00FE400A">
        <w:rPr>
          <w:rFonts w:ascii="Calibri" w:hAnsi="Calibri"/>
          <w:sz w:val="22"/>
          <w:szCs w:val="22"/>
        </w:rPr>
        <w:t xml:space="preserve"> </w:t>
      </w:r>
      <w:r w:rsidR="00FE400A" w:rsidRPr="006D21A5">
        <w:rPr>
          <w:rFonts w:ascii="Calibri" w:hAnsi="Calibri"/>
          <w:sz w:val="22"/>
          <w:szCs w:val="22"/>
        </w:rPr>
        <w:t>categories</w:t>
      </w:r>
      <w:r w:rsidR="00FE400A">
        <w:rPr>
          <w:rFonts w:ascii="Calibri" w:hAnsi="Calibri"/>
          <w:sz w:val="22"/>
          <w:szCs w:val="22"/>
        </w:rPr>
        <w:t xml:space="preserve"> for</w:t>
      </w:r>
      <w:r w:rsidR="009A1930" w:rsidRPr="006D21A5">
        <w:rPr>
          <w:rFonts w:ascii="Calibri" w:hAnsi="Calibri"/>
          <w:sz w:val="22"/>
          <w:szCs w:val="22"/>
        </w:rPr>
        <w:t xml:space="preserve"> </w:t>
      </w:r>
      <w:r w:rsidR="00042897" w:rsidRPr="006D21A5">
        <w:rPr>
          <w:rFonts w:ascii="Calibri" w:hAnsi="Calibri"/>
          <w:sz w:val="22"/>
          <w:szCs w:val="22"/>
        </w:rPr>
        <w:t xml:space="preserve">co-emitted species. </w:t>
      </w:r>
      <w:r w:rsidR="001150D4" w:rsidRPr="00C866DB">
        <w:rPr>
          <w:rFonts w:ascii="Calibri" w:hAnsi="Calibri"/>
          <w:sz w:val="22"/>
          <w:szCs w:val="22"/>
        </w:rPr>
        <w:t xml:space="preserve">The following equation is applied </w:t>
      </w:r>
      <w:r w:rsidR="00F139D5">
        <w:rPr>
          <w:rFonts w:ascii="Calibri" w:hAnsi="Calibri"/>
          <w:sz w:val="22"/>
          <w:szCs w:val="22"/>
        </w:rPr>
        <w:t xml:space="preserve">to quantify </w:t>
      </w:r>
      <w:r w:rsidR="006F6FA1">
        <w:rPr>
          <w:rFonts w:ascii="Calibri" w:hAnsi="Calibri"/>
          <w:sz w:val="22"/>
          <w:szCs w:val="22"/>
        </w:rPr>
        <w:t xml:space="preserve">the emissions reductions </w:t>
      </w:r>
      <w:r w:rsidR="0089037E" w:rsidRPr="00C866DB">
        <w:rPr>
          <w:rFonts w:ascii="Calibri" w:hAnsi="Calibri"/>
          <w:sz w:val="22"/>
          <w:szCs w:val="22"/>
        </w:rPr>
        <w:t xml:space="preserve">of </w:t>
      </w:r>
      <w:r w:rsidR="001150D4" w:rsidRPr="00C866DB">
        <w:rPr>
          <w:rFonts w:ascii="Calibri" w:hAnsi="Calibri"/>
          <w:sz w:val="22"/>
          <w:szCs w:val="22"/>
        </w:rPr>
        <w:t xml:space="preserve">BC and </w:t>
      </w:r>
      <w:r w:rsidR="006D21A5">
        <w:rPr>
          <w:rFonts w:ascii="Calibri" w:hAnsi="Calibri"/>
          <w:sz w:val="22"/>
          <w:szCs w:val="22"/>
        </w:rPr>
        <w:t>co-emitted species</w:t>
      </w:r>
      <w:r w:rsidR="006D21A5" w:rsidRPr="00C866DB">
        <w:rPr>
          <w:rFonts w:ascii="Calibri" w:hAnsi="Calibri"/>
          <w:sz w:val="22"/>
          <w:szCs w:val="22"/>
        </w:rPr>
        <w:t xml:space="preserve"> </w:t>
      </w:r>
      <w:r w:rsidR="001150D4" w:rsidRPr="00C866DB">
        <w:rPr>
          <w:rFonts w:ascii="Calibri" w:hAnsi="Calibri"/>
          <w:sz w:val="22"/>
          <w:szCs w:val="22"/>
        </w:rPr>
        <w:t>per cookstove</w:t>
      </w:r>
      <w:r w:rsidR="008629CE">
        <w:rPr>
          <w:rFonts w:ascii="Calibri" w:hAnsi="Calibri"/>
          <w:sz w:val="22"/>
          <w:szCs w:val="22"/>
        </w:rPr>
        <w:t xml:space="preserve"> unit</w:t>
      </w:r>
      <w:r w:rsidR="001150D4" w:rsidRPr="00C866DB">
        <w:rPr>
          <w:rFonts w:ascii="Calibri" w:hAnsi="Calibri"/>
          <w:sz w:val="22"/>
          <w:szCs w:val="22"/>
        </w:rPr>
        <w:t xml:space="preserve">. </w:t>
      </w:r>
    </w:p>
    <w:p w14:paraId="06487209" w14:textId="77777777" w:rsidR="004A524D" w:rsidRPr="008B1517" w:rsidRDefault="004A524D" w:rsidP="001150D4">
      <w:pPr>
        <w:jc w:val="both"/>
        <w:rPr>
          <w:rFonts w:ascii="Calibri" w:hAnsi="Calibri"/>
          <w:sz w:val="22"/>
          <w:szCs w:val="22"/>
        </w:rPr>
      </w:pPr>
    </w:p>
    <w:p w14:paraId="1CA73989" w14:textId="55A87AA0" w:rsidR="001150D4" w:rsidRPr="00DE647E" w:rsidRDefault="000C07C3" w:rsidP="00DE647E">
      <w:pPr>
        <w:ind w:left="720" w:hanging="720"/>
        <w:rPr>
          <w:rFonts w:ascii="Calibri" w:hAnsi="Calibri"/>
          <w:sz w:val="22"/>
          <w:szCs w:val="22"/>
        </w:rPr>
      </w:pPr>
      <m:oMath>
        <m:sSub>
          <m:sSubPr>
            <m:ctrlPr>
              <w:rPr>
                <w:rFonts w:ascii="Cambria Math" w:hAnsi="Cambria Math"/>
                <w:i/>
                <w:sz w:val="20"/>
                <w:szCs w:val="20"/>
              </w:rPr>
            </m:ctrlPr>
          </m:sSubPr>
          <m:e>
            <m:r>
              <w:rPr>
                <w:rFonts w:ascii="Cambria Math" w:hAnsi="Cambria Math"/>
                <w:sz w:val="20"/>
                <w:szCs w:val="20"/>
              </w:rPr>
              <m:t>ER</m:t>
            </m:r>
          </m:e>
          <m:sub>
            <m:r>
              <w:rPr>
                <w:rFonts w:ascii="Cambria Math" w:hAnsi="Cambria Math"/>
                <w:sz w:val="20"/>
                <w:szCs w:val="20"/>
              </w:rPr>
              <m:t>BCeq,y</m:t>
            </m:r>
          </m:sub>
        </m:sSub>
        <m:r>
          <w:rPr>
            <w:rFonts w:ascii="Cambria Math" w:hAnsi="Cambria Math"/>
            <w:sz w:val="20"/>
            <w:szCs w:val="20"/>
          </w:rPr>
          <m:t>=</m:t>
        </m:r>
        <m:nary>
          <m:naryPr>
            <m:chr m:val="∑"/>
            <m:limLoc m:val="undOvr"/>
            <m:supHide m:val="1"/>
            <m:ctrlPr>
              <w:rPr>
                <w:rFonts w:ascii="Cambria Math" w:hAnsi="Cambria Math" w:cs="TimesNewRoman"/>
                <w:i/>
                <w:sz w:val="22"/>
                <w:szCs w:val="22"/>
              </w:rPr>
            </m:ctrlPr>
          </m:naryPr>
          <m:sub>
            <m:r>
              <w:rPr>
                <w:rFonts w:ascii="Cambria Math" w:hAnsi="Cambria Math" w:cs="TimesNewRoman"/>
                <w:sz w:val="22"/>
                <w:szCs w:val="22"/>
              </w:rPr>
              <m:t>x∈</m:t>
            </m:r>
            <m:d>
              <m:dPr>
                <m:begChr m:val="{"/>
                <m:endChr m:val=""/>
                <m:ctrlPr>
                  <w:rPr>
                    <w:rFonts w:ascii="Cambria Math" w:hAnsi="Cambria Math" w:cs="TimesNewRoman"/>
                    <w:i/>
                    <w:sz w:val="22"/>
                    <w:szCs w:val="22"/>
                  </w:rPr>
                </m:ctrlPr>
              </m:dPr>
              <m:e>
                <m:r>
                  <w:rPr>
                    <w:rFonts w:ascii="Cambria Math" w:hAnsi="Cambria Math" w:cs="TimesNewRoman"/>
                    <w:sz w:val="22"/>
                    <w:szCs w:val="22"/>
                  </w:rPr>
                  <m:t xml:space="preserve">BC,OC,CO, NOx, NMVOCs, </m:t>
                </m:r>
              </m:e>
            </m:d>
            <m:r>
              <w:rPr>
                <w:rFonts w:ascii="Cambria Math" w:hAnsi="Cambria Math" w:cs="TimesNewRoman"/>
                <w:sz w:val="22"/>
                <w:szCs w:val="22"/>
              </w:rPr>
              <m:t xml:space="preserve"> </m:t>
            </m:r>
            <m:d>
              <m:dPr>
                <m:begChr m:val=""/>
                <m:endChr m:val="}"/>
                <m:ctrlPr>
                  <w:rPr>
                    <w:rFonts w:ascii="Cambria Math" w:hAnsi="Cambria Math" w:cs="TimesNewRoman"/>
                    <w:i/>
                    <w:sz w:val="22"/>
                    <w:szCs w:val="22"/>
                  </w:rPr>
                </m:ctrlPr>
              </m:dPr>
              <m:e>
                <m:sSup>
                  <m:sSupPr>
                    <m:ctrlPr>
                      <w:rPr>
                        <w:rFonts w:ascii="Cambria Math" w:hAnsi="Cambria Math" w:cs="TimesNewRoman"/>
                        <w:i/>
                        <w:sz w:val="22"/>
                        <w:szCs w:val="22"/>
                      </w:rPr>
                    </m:ctrlPr>
                  </m:sSupPr>
                  <m:e>
                    <m:r>
                      <w:rPr>
                        <w:rFonts w:ascii="Cambria Math" w:hAnsi="Cambria Math" w:cs="TimesNewRoman"/>
                        <w:sz w:val="22"/>
                        <w:szCs w:val="22"/>
                      </w:rPr>
                      <m:t>SO4</m:t>
                    </m:r>
                  </m:e>
                  <m:sup>
                    <m:r>
                      <w:rPr>
                        <w:rFonts w:ascii="Cambria Math" w:hAnsi="Cambria Math" w:cs="TimesNewRoman"/>
                        <w:sz w:val="22"/>
                        <w:szCs w:val="22"/>
                      </w:rPr>
                      <m:t>-2</m:t>
                    </m:r>
                  </m:sup>
                </m:sSup>
              </m:e>
            </m:d>
          </m:sub>
          <m:sup/>
          <m:e>
            <m:sSub>
              <m:sSubPr>
                <m:ctrlPr>
                  <w:rPr>
                    <w:rFonts w:ascii="Cambria Math" w:hAnsi="Cambria Math" w:cs="TimesNewRoman"/>
                    <w:i/>
                    <w:sz w:val="22"/>
                    <w:szCs w:val="22"/>
                  </w:rPr>
                </m:ctrlPr>
              </m:sSubPr>
              <m:e>
                <m:r>
                  <w:rPr>
                    <w:rFonts w:ascii="Cambria Math" w:hAnsi="Cambria Math" w:cs="TimesNewRoman"/>
                    <w:sz w:val="22"/>
                    <w:szCs w:val="22"/>
                  </w:rPr>
                  <m:t>(f</m:t>
                </m:r>
              </m:e>
              <m:sub>
                <m:r>
                  <w:rPr>
                    <w:rFonts w:ascii="Cambria Math" w:hAnsi="Cambria Math" w:cs="TimesNewRoman"/>
                    <w:sz w:val="22"/>
                    <w:szCs w:val="22"/>
                  </w:rPr>
                  <m:t>eq,x</m:t>
                </m:r>
              </m:sub>
            </m:sSub>
            <m:r>
              <w:rPr>
                <w:rFonts w:ascii="Cambria Math" w:hAnsi="Cambria Math" w:cs="TimesNewRoman"/>
                <w:sz w:val="22"/>
                <w:szCs w:val="22"/>
              </w:rPr>
              <m:t>*(</m:t>
            </m:r>
            <m:sSub>
              <m:sSubPr>
                <m:ctrlPr>
                  <w:rPr>
                    <w:rFonts w:ascii="Cambria Math" w:hAnsi="Cambria Math" w:cs="TimesNewRoman"/>
                    <w:i/>
                    <w:sz w:val="22"/>
                    <w:szCs w:val="22"/>
                  </w:rPr>
                </m:ctrlPr>
              </m:sSubPr>
              <m:e>
                <m:sSub>
                  <m:sSubPr>
                    <m:ctrlPr>
                      <w:rPr>
                        <w:rFonts w:ascii="Cambria Math" w:hAnsi="Cambria Math" w:cs="TimesNewRoman"/>
                        <w:i/>
                        <w:sz w:val="22"/>
                        <w:szCs w:val="22"/>
                      </w:rPr>
                    </m:ctrlPr>
                  </m:sSubPr>
                  <m:e>
                    <m:r>
                      <w:rPr>
                        <w:rFonts w:ascii="Cambria Math" w:hAnsi="Cambria Math" w:cs="TimesNewRoman"/>
                        <w:sz w:val="22"/>
                        <w:szCs w:val="22"/>
                      </w:rPr>
                      <m:t>P</m:t>
                    </m:r>
                  </m:e>
                  <m:sub>
                    <m:r>
                      <w:rPr>
                        <w:rFonts w:ascii="Cambria Math" w:hAnsi="Cambria Math" w:cs="TimesNewRoman"/>
                        <w:sz w:val="22"/>
                        <w:szCs w:val="22"/>
                      </w:rPr>
                      <m:t>b,y</m:t>
                    </m:r>
                  </m:sub>
                </m:sSub>
                <m:r>
                  <w:rPr>
                    <w:rFonts w:ascii="Cambria Math" w:hAnsi="Cambria Math" w:cs="TimesNewRoman"/>
                    <w:sz w:val="22"/>
                    <w:szCs w:val="22"/>
                  </w:rPr>
                  <m:t>*EF</m:t>
                </m:r>
              </m:e>
              <m:sub>
                <m:r>
                  <w:rPr>
                    <w:rFonts w:ascii="Cambria Math" w:hAnsi="Cambria Math" w:cs="TimesNewRoman"/>
                    <w:sz w:val="22"/>
                    <w:szCs w:val="22"/>
                  </w:rPr>
                  <m:t>b,x</m:t>
                </m:r>
              </m:sub>
            </m:sSub>
            <m:r>
              <w:rPr>
                <w:rFonts w:ascii="Cambria Math" w:hAnsi="Cambria Math" w:cs="TimesNewRoman"/>
                <w:sz w:val="22"/>
                <w:szCs w:val="22"/>
              </w:rPr>
              <m:t>*</m:t>
            </m:r>
            <m:sSub>
              <m:sSubPr>
                <m:ctrlPr>
                  <w:rPr>
                    <w:rFonts w:ascii="Cambria Math" w:hAnsi="Cambria Math" w:cs="TimesNewRoman"/>
                    <w:i/>
                    <w:sz w:val="22"/>
                    <w:szCs w:val="22"/>
                  </w:rPr>
                </m:ctrlPr>
              </m:sSubPr>
              <m:e>
                <m:r>
                  <w:rPr>
                    <w:rFonts w:ascii="Cambria Math" w:hAnsi="Cambria Math" w:cs="TimesNewRoman"/>
                    <w:sz w:val="22"/>
                    <w:szCs w:val="22"/>
                  </w:rPr>
                  <m:t>AF</m:t>
                </m:r>
              </m:e>
              <m:sub>
                <m:r>
                  <w:rPr>
                    <w:rFonts w:ascii="Cambria Math" w:hAnsi="Cambria Math" w:cs="TimesNewRoman"/>
                    <w:sz w:val="22"/>
                    <w:szCs w:val="22"/>
                  </w:rPr>
                  <m:t>b,x</m:t>
                </m:r>
              </m:sub>
            </m:sSub>
            <m:r>
              <w:rPr>
                <w:rFonts w:ascii="Cambria Math" w:hAnsi="Cambria Math" w:cs="TimesNewRoman"/>
                <w:sz w:val="22"/>
                <w:szCs w:val="22"/>
              </w:rPr>
              <m:t>-</m:t>
            </m:r>
            <m:sSub>
              <m:sSubPr>
                <m:ctrlPr>
                  <w:rPr>
                    <w:rFonts w:ascii="Cambria Math" w:hAnsi="Cambria Math" w:cs="TimesNewRoman"/>
                    <w:i/>
                    <w:sz w:val="22"/>
                    <w:szCs w:val="22"/>
                  </w:rPr>
                </m:ctrlPr>
              </m:sSubPr>
              <m:e>
                <m:sSub>
                  <m:sSubPr>
                    <m:ctrlPr>
                      <w:rPr>
                        <w:rFonts w:ascii="Cambria Math" w:hAnsi="Cambria Math" w:cs="TimesNewRoman"/>
                        <w:i/>
                        <w:sz w:val="22"/>
                        <w:szCs w:val="22"/>
                      </w:rPr>
                    </m:ctrlPr>
                  </m:sSubPr>
                  <m:e>
                    <m:r>
                      <w:rPr>
                        <w:rFonts w:ascii="Cambria Math" w:hAnsi="Cambria Math" w:cs="TimesNewRoman"/>
                        <w:sz w:val="22"/>
                        <w:szCs w:val="22"/>
                      </w:rPr>
                      <m:t>P</m:t>
                    </m:r>
                  </m:e>
                  <m:sub>
                    <m:r>
                      <w:rPr>
                        <w:rFonts w:ascii="Cambria Math" w:hAnsi="Cambria Math" w:cs="TimesNewRoman"/>
                        <w:sz w:val="22"/>
                        <w:szCs w:val="22"/>
                      </w:rPr>
                      <m:t>p,y</m:t>
                    </m:r>
                  </m:sub>
                </m:sSub>
                <m:r>
                  <w:rPr>
                    <w:rFonts w:ascii="Cambria Math" w:hAnsi="Cambria Math" w:cs="TimesNewRoman"/>
                    <w:sz w:val="22"/>
                    <w:szCs w:val="22"/>
                  </w:rPr>
                  <m:t>*EF</m:t>
                </m:r>
              </m:e>
              <m:sub>
                <m:r>
                  <w:rPr>
                    <w:rFonts w:ascii="Cambria Math" w:hAnsi="Cambria Math" w:cs="TimesNewRoman"/>
                    <w:sz w:val="22"/>
                    <w:szCs w:val="22"/>
                  </w:rPr>
                  <m:t>p,x</m:t>
                </m:r>
              </m:sub>
            </m:sSub>
            <m:r>
              <w:rPr>
                <w:rFonts w:ascii="Cambria Math" w:hAnsi="Cambria Math" w:cs="TimesNewRoman"/>
                <w:sz w:val="22"/>
                <w:szCs w:val="22"/>
              </w:rPr>
              <m:t>*</m:t>
            </m:r>
            <m:sSub>
              <m:sSubPr>
                <m:ctrlPr>
                  <w:rPr>
                    <w:rFonts w:ascii="Cambria Math" w:hAnsi="Cambria Math" w:cs="TimesNewRoman"/>
                    <w:i/>
                    <w:sz w:val="22"/>
                    <w:szCs w:val="22"/>
                  </w:rPr>
                </m:ctrlPr>
              </m:sSubPr>
              <m:e>
                <m:r>
                  <w:rPr>
                    <w:rFonts w:ascii="Cambria Math" w:hAnsi="Cambria Math" w:cs="TimesNewRoman"/>
                    <w:sz w:val="22"/>
                    <w:szCs w:val="22"/>
                  </w:rPr>
                  <m:t>AF</m:t>
                </m:r>
              </m:e>
              <m:sub>
                <m:r>
                  <w:rPr>
                    <w:rFonts w:ascii="Cambria Math" w:hAnsi="Cambria Math" w:cs="TimesNewRoman"/>
                    <w:sz w:val="22"/>
                    <w:szCs w:val="22"/>
                  </w:rPr>
                  <m:t>p,x</m:t>
                </m:r>
              </m:sub>
            </m:sSub>
            <m:r>
              <w:rPr>
                <w:rFonts w:ascii="Cambria Math" w:hAnsi="Cambria Math" w:cs="TimesNewRoman"/>
                <w:sz w:val="22"/>
                <w:szCs w:val="22"/>
              </w:rPr>
              <m:t>))</m:t>
            </m:r>
          </m:e>
        </m:nary>
      </m:oMath>
      <w:r w:rsidR="007276A2" w:rsidRPr="00A827F7">
        <w:rPr>
          <w:rFonts w:ascii="Calibri" w:hAnsi="Calibri"/>
          <w:b/>
          <w:sz w:val="22"/>
          <w:szCs w:val="22"/>
        </w:rPr>
        <w:t xml:space="preserve">   </w:t>
      </w:r>
      <w:r w:rsidR="009B4559">
        <w:rPr>
          <w:rFonts w:ascii="Calibri" w:hAnsi="Calibri"/>
          <w:b/>
          <w:sz w:val="22"/>
          <w:szCs w:val="22"/>
        </w:rPr>
        <w:tab/>
      </w:r>
      <w:r w:rsidR="002203B6" w:rsidRPr="00A827F7">
        <w:rPr>
          <w:rFonts w:ascii="Calibri" w:hAnsi="Calibri"/>
          <w:b/>
          <w:sz w:val="22"/>
          <w:szCs w:val="22"/>
        </w:rPr>
        <w:t>(</w:t>
      </w:r>
      <w:r w:rsidR="004A524D">
        <w:rPr>
          <w:rFonts w:ascii="Calibri" w:hAnsi="Calibri"/>
          <w:b/>
          <w:sz w:val="22"/>
          <w:szCs w:val="22"/>
        </w:rPr>
        <w:t>2</w:t>
      </w:r>
      <w:r w:rsidR="002203B6" w:rsidRPr="00A827F7">
        <w:rPr>
          <w:rFonts w:ascii="Calibri" w:hAnsi="Calibri"/>
          <w:b/>
          <w:sz w:val="22"/>
          <w:szCs w:val="22"/>
        </w:rPr>
        <w:t>)</w:t>
      </w:r>
    </w:p>
    <w:p w14:paraId="574F971C" w14:textId="77777777" w:rsidR="001150D4" w:rsidRPr="00C866DB" w:rsidRDefault="001150D4" w:rsidP="001150D4">
      <w:pPr>
        <w:rPr>
          <w:rFonts w:ascii="Calibri" w:hAnsi="Calibri"/>
        </w:rPr>
      </w:pPr>
    </w:p>
    <w:p w14:paraId="2D6DE286" w14:textId="6AFA8BE1" w:rsidR="001F74B4" w:rsidRPr="00D5649E" w:rsidRDefault="00FE400A" w:rsidP="00926281">
      <w:pPr>
        <w:rPr>
          <w:rFonts w:ascii="Calibri" w:hAnsi="Calibri"/>
          <w:sz w:val="22"/>
          <w:szCs w:val="22"/>
        </w:rPr>
      </w:pPr>
      <w:r w:rsidRPr="00D5649E">
        <w:rPr>
          <w:rFonts w:ascii="Calibri" w:hAnsi="Calibri"/>
          <w:sz w:val="22"/>
          <w:szCs w:val="22"/>
        </w:rPr>
        <w:t>w</w:t>
      </w:r>
      <w:r w:rsidR="001150D4" w:rsidRPr="00D5649E">
        <w:rPr>
          <w:rFonts w:ascii="Calibri" w:hAnsi="Calibri"/>
          <w:sz w:val="22"/>
          <w:szCs w:val="22"/>
        </w:rPr>
        <w:t>here,</w:t>
      </w:r>
    </w:p>
    <w:p w14:paraId="246C0152" w14:textId="1881F98B" w:rsidR="003E3A8C" w:rsidRDefault="00C11829" w:rsidP="00876D76">
      <w:pPr>
        <w:autoSpaceDE w:val="0"/>
        <w:autoSpaceDN w:val="0"/>
        <w:adjustRightInd w:val="0"/>
        <w:ind w:left="720" w:hanging="720"/>
        <w:rPr>
          <w:rFonts w:ascii="Calibri" w:hAnsi="Calibri" w:cs="TimesNewRoman"/>
          <w:sz w:val="22"/>
          <w:szCs w:val="22"/>
        </w:rPr>
      </w:pPr>
      <w:r>
        <w:rPr>
          <w:rFonts w:ascii="Calibri" w:hAnsi="Calibri" w:cs="TimesNewRoman"/>
          <w:sz w:val="22"/>
          <w:szCs w:val="22"/>
        </w:rPr>
        <w:t>P</w:t>
      </w:r>
      <w:r w:rsidR="00506C9B">
        <w:rPr>
          <w:rFonts w:ascii="Calibri" w:hAnsi="Calibri" w:cs="TimesNewRoman"/>
          <w:sz w:val="22"/>
          <w:szCs w:val="22"/>
          <w:vertAlign w:val="subscript"/>
        </w:rPr>
        <w:t>b</w:t>
      </w:r>
      <w:r>
        <w:rPr>
          <w:rFonts w:ascii="Calibri" w:hAnsi="Calibri" w:cs="TimesNewRoman"/>
          <w:sz w:val="22"/>
          <w:szCs w:val="22"/>
        </w:rPr>
        <w:t>,</w:t>
      </w:r>
      <w:r w:rsidR="003E3A8C" w:rsidRPr="00C866DB">
        <w:rPr>
          <w:rFonts w:ascii="Calibri" w:hAnsi="Calibri" w:cs="TimesNewRoman"/>
          <w:sz w:val="14"/>
          <w:szCs w:val="14"/>
        </w:rPr>
        <w:t xml:space="preserve">y </w:t>
      </w:r>
      <w:r w:rsidR="003E3A8C" w:rsidRPr="00C866DB">
        <w:rPr>
          <w:rFonts w:ascii="Calibri" w:hAnsi="Calibri" w:cs="TimesNewRoman"/>
          <w:sz w:val="14"/>
          <w:szCs w:val="14"/>
        </w:rPr>
        <w:tab/>
      </w:r>
      <w:r w:rsidR="003E3A8C" w:rsidRPr="00C866DB">
        <w:rPr>
          <w:rFonts w:ascii="Calibri" w:hAnsi="Calibri" w:cs="TimesNewRoman"/>
          <w:sz w:val="22"/>
          <w:szCs w:val="22"/>
        </w:rPr>
        <w:t xml:space="preserve">Quantity of fuel consumed in baseline scenario b during year y, in </w:t>
      </w:r>
      <w:r w:rsidR="006F6FA1">
        <w:rPr>
          <w:rFonts w:ascii="Calibri" w:hAnsi="Calibri" w:cs="TimesNewRoman"/>
          <w:sz w:val="22"/>
          <w:szCs w:val="22"/>
        </w:rPr>
        <w:t>kg</w:t>
      </w:r>
      <w:r w:rsidR="006F6FA1" w:rsidRPr="00C866DB">
        <w:rPr>
          <w:rFonts w:ascii="Calibri" w:hAnsi="Calibri" w:cs="TimesNewRoman"/>
          <w:sz w:val="22"/>
          <w:szCs w:val="22"/>
        </w:rPr>
        <w:t xml:space="preserve"> </w:t>
      </w:r>
      <w:r w:rsidR="003E3A8C" w:rsidRPr="00C866DB">
        <w:rPr>
          <w:rFonts w:ascii="Calibri" w:hAnsi="Calibri" w:cs="TimesNewRoman"/>
          <w:sz w:val="22"/>
          <w:szCs w:val="22"/>
        </w:rPr>
        <w:t xml:space="preserve">per </w:t>
      </w:r>
      <w:r w:rsidR="00AA0EBE">
        <w:rPr>
          <w:rFonts w:ascii="Calibri" w:hAnsi="Calibri" w:cs="TimesNewRoman"/>
          <w:sz w:val="22"/>
          <w:szCs w:val="22"/>
        </w:rPr>
        <w:t>unit</w:t>
      </w:r>
      <w:r w:rsidR="006F6FA1">
        <w:rPr>
          <w:rFonts w:ascii="Calibri" w:hAnsi="Calibri" w:cs="TimesNewRoman"/>
          <w:sz w:val="22"/>
          <w:szCs w:val="22"/>
        </w:rPr>
        <w:t xml:space="preserve"> per </w:t>
      </w:r>
      <w:r w:rsidR="00E44EA1" w:rsidRPr="00C866DB">
        <w:rPr>
          <w:rFonts w:ascii="Calibri" w:hAnsi="Calibri" w:cs="TimesNewRoman"/>
          <w:sz w:val="22"/>
          <w:szCs w:val="22"/>
        </w:rPr>
        <w:t>day</w:t>
      </w:r>
    </w:p>
    <w:p w14:paraId="22622D21" w14:textId="697F974F" w:rsidR="00506C9B" w:rsidRPr="00C866DB" w:rsidRDefault="00506C9B" w:rsidP="00876D76">
      <w:pPr>
        <w:autoSpaceDE w:val="0"/>
        <w:autoSpaceDN w:val="0"/>
        <w:adjustRightInd w:val="0"/>
        <w:ind w:left="720" w:hanging="720"/>
        <w:rPr>
          <w:rFonts w:ascii="Calibri" w:hAnsi="Calibri" w:cs="TimesNewRoman"/>
          <w:sz w:val="22"/>
          <w:szCs w:val="22"/>
        </w:rPr>
      </w:pPr>
      <w:r>
        <w:rPr>
          <w:rFonts w:ascii="Calibri" w:hAnsi="Calibri" w:cs="TimesNewRoman"/>
          <w:sz w:val="22"/>
          <w:szCs w:val="22"/>
        </w:rPr>
        <w:t>P</w:t>
      </w:r>
      <w:r w:rsidRPr="00506C9B">
        <w:rPr>
          <w:rFonts w:ascii="Calibri" w:hAnsi="Calibri" w:cs="TimesNewRoman"/>
          <w:sz w:val="22"/>
          <w:szCs w:val="22"/>
          <w:vertAlign w:val="subscript"/>
        </w:rPr>
        <w:t>p,y</w:t>
      </w:r>
      <w:r>
        <w:rPr>
          <w:rFonts w:ascii="Calibri" w:hAnsi="Calibri" w:cs="TimesNewRoman"/>
          <w:sz w:val="22"/>
          <w:szCs w:val="22"/>
        </w:rPr>
        <w:tab/>
      </w:r>
      <w:r w:rsidRPr="00C866DB">
        <w:rPr>
          <w:rFonts w:ascii="Calibri" w:hAnsi="Calibri" w:cs="TimesNewRoman"/>
          <w:sz w:val="22"/>
          <w:szCs w:val="22"/>
        </w:rPr>
        <w:t xml:space="preserve">Quantity of fuel consumed in project scenario p during year y, in </w:t>
      </w:r>
      <w:r w:rsidR="006F6FA1">
        <w:rPr>
          <w:rFonts w:ascii="Calibri" w:hAnsi="Calibri" w:cs="TimesNewRoman"/>
          <w:sz w:val="22"/>
          <w:szCs w:val="22"/>
        </w:rPr>
        <w:t>kg</w:t>
      </w:r>
      <w:r w:rsidRPr="00C866DB">
        <w:rPr>
          <w:rFonts w:ascii="Calibri" w:hAnsi="Calibri" w:cs="TimesNewRoman"/>
          <w:sz w:val="22"/>
          <w:szCs w:val="22"/>
        </w:rPr>
        <w:t xml:space="preserve"> per </w:t>
      </w:r>
      <w:r w:rsidR="00AA0EBE">
        <w:rPr>
          <w:rFonts w:ascii="Calibri" w:hAnsi="Calibri" w:cs="TimesNewRoman"/>
          <w:sz w:val="22"/>
          <w:szCs w:val="22"/>
        </w:rPr>
        <w:t>unit</w:t>
      </w:r>
      <w:r w:rsidR="006F6FA1">
        <w:rPr>
          <w:rFonts w:ascii="Calibri" w:hAnsi="Calibri" w:cs="TimesNewRoman"/>
          <w:sz w:val="22"/>
          <w:szCs w:val="22"/>
        </w:rPr>
        <w:t xml:space="preserve"> per </w:t>
      </w:r>
      <w:r w:rsidRPr="00C866DB">
        <w:rPr>
          <w:rFonts w:ascii="Calibri" w:hAnsi="Calibri" w:cs="TimesNewRoman"/>
          <w:sz w:val="22"/>
          <w:szCs w:val="22"/>
        </w:rPr>
        <w:t>day</w:t>
      </w:r>
    </w:p>
    <w:p w14:paraId="5B4D79DC" w14:textId="5F6C9AAD" w:rsidR="003E3A8C" w:rsidRPr="00C866DB" w:rsidRDefault="00301381" w:rsidP="003E3A8C">
      <w:pPr>
        <w:rPr>
          <w:rFonts w:ascii="Calibri" w:hAnsi="Calibri"/>
        </w:rPr>
      </w:pPr>
      <w:r>
        <w:rPr>
          <w:rFonts w:ascii="Calibri" w:hAnsi="Calibri" w:cs="TimesNewRoman"/>
          <w:sz w:val="22"/>
          <w:szCs w:val="22"/>
        </w:rPr>
        <w:t>f</w:t>
      </w:r>
      <w:r w:rsidRPr="00876D76">
        <w:rPr>
          <w:rFonts w:ascii="Calibri" w:hAnsi="Calibri" w:cs="TimesNewRoman"/>
          <w:sz w:val="22"/>
          <w:szCs w:val="22"/>
          <w:vertAlign w:val="subscript"/>
        </w:rPr>
        <w:t>eq</w:t>
      </w:r>
      <w:r>
        <w:rPr>
          <w:rFonts w:ascii="Calibri" w:hAnsi="Calibri" w:cs="TimesNewRoman"/>
          <w:sz w:val="22"/>
          <w:szCs w:val="22"/>
          <w:vertAlign w:val="subscript"/>
        </w:rPr>
        <w:t>,x</w:t>
      </w:r>
      <w:r w:rsidR="003E3A8C" w:rsidRPr="00C866DB">
        <w:rPr>
          <w:rFonts w:ascii="Calibri" w:hAnsi="Calibri" w:cs="TimesNewRoman"/>
          <w:sz w:val="14"/>
          <w:szCs w:val="14"/>
        </w:rPr>
        <w:tab/>
      </w:r>
      <w:r w:rsidRPr="00876D76">
        <w:rPr>
          <w:rFonts w:ascii="Calibri" w:hAnsi="Calibri" w:cs="TimesNewRoman"/>
          <w:sz w:val="22"/>
          <w:szCs w:val="22"/>
        </w:rPr>
        <w:t xml:space="preserve">BC </w:t>
      </w:r>
      <w:r>
        <w:rPr>
          <w:rFonts w:ascii="Calibri" w:hAnsi="Calibri" w:cs="TimesNewRoman"/>
          <w:sz w:val="22"/>
          <w:szCs w:val="22"/>
        </w:rPr>
        <w:t xml:space="preserve">equivalent conversion factor for species x </w:t>
      </w:r>
    </w:p>
    <w:p w14:paraId="6DD1CB2A" w14:textId="406EEF1B" w:rsidR="003E3A8C" w:rsidRPr="00C866DB" w:rsidRDefault="003E3A8C" w:rsidP="00926281">
      <w:pPr>
        <w:rPr>
          <w:rFonts w:ascii="Calibri" w:hAnsi="Calibri"/>
          <w:color w:val="000000"/>
          <w:sz w:val="20"/>
          <w:szCs w:val="20"/>
          <w:vertAlign w:val="subscript"/>
        </w:rPr>
      </w:pPr>
      <w:r w:rsidRPr="00C866DB">
        <w:rPr>
          <w:rFonts w:ascii="Calibri" w:hAnsi="Calibri"/>
          <w:color w:val="000000"/>
          <w:sz w:val="20"/>
          <w:szCs w:val="20"/>
        </w:rPr>
        <w:t>EF</w:t>
      </w:r>
      <w:r w:rsidRPr="00C866DB">
        <w:rPr>
          <w:rFonts w:ascii="Calibri" w:hAnsi="Calibri"/>
          <w:color w:val="000000"/>
          <w:sz w:val="20"/>
          <w:szCs w:val="20"/>
          <w:vertAlign w:val="subscript"/>
        </w:rPr>
        <w:t>b_</w:t>
      </w:r>
      <w:r w:rsidR="00301381">
        <w:rPr>
          <w:rFonts w:ascii="Calibri" w:hAnsi="Calibri"/>
          <w:color w:val="000000"/>
          <w:sz w:val="20"/>
          <w:szCs w:val="20"/>
          <w:vertAlign w:val="subscript"/>
        </w:rPr>
        <w:t>x</w:t>
      </w:r>
      <w:r w:rsidR="002322EC" w:rsidRPr="00C866DB">
        <w:rPr>
          <w:rFonts w:ascii="Calibri" w:hAnsi="Calibri"/>
          <w:color w:val="000000"/>
          <w:sz w:val="20"/>
          <w:szCs w:val="20"/>
          <w:vertAlign w:val="subscript"/>
        </w:rPr>
        <w:tab/>
      </w:r>
      <w:r w:rsidR="0089037E" w:rsidRPr="00C866DB">
        <w:rPr>
          <w:rFonts w:ascii="Calibri" w:hAnsi="Calibri"/>
          <w:color w:val="000000"/>
          <w:sz w:val="22"/>
          <w:szCs w:val="22"/>
        </w:rPr>
        <w:t xml:space="preserve">Emission factor for </w:t>
      </w:r>
      <w:r w:rsidR="00301381">
        <w:rPr>
          <w:rFonts w:ascii="Calibri" w:hAnsi="Calibri"/>
          <w:color w:val="000000"/>
          <w:sz w:val="22"/>
          <w:szCs w:val="22"/>
        </w:rPr>
        <w:t>species x</w:t>
      </w:r>
      <w:r w:rsidR="00301381" w:rsidRPr="00C866DB">
        <w:rPr>
          <w:rFonts w:ascii="Calibri" w:hAnsi="Calibri"/>
          <w:color w:val="000000"/>
          <w:sz w:val="22"/>
          <w:szCs w:val="22"/>
        </w:rPr>
        <w:t xml:space="preserve"> </w:t>
      </w:r>
      <w:r w:rsidR="0089037E" w:rsidRPr="00C866DB">
        <w:rPr>
          <w:rFonts w:ascii="Calibri" w:hAnsi="Calibri"/>
          <w:color w:val="000000"/>
          <w:sz w:val="22"/>
          <w:szCs w:val="22"/>
        </w:rPr>
        <w:t xml:space="preserve">for baseline technology b in year y, in </w:t>
      </w:r>
      <w:r w:rsidR="00301381">
        <w:rPr>
          <w:rFonts w:ascii="Calibri" w:hAnsi="Calibri"/>
          <w:sz w:val="22"/>
          <w:szCs w:val="22"/>
        </w:rPr>
        <w:t>g/kg</w:t>
      </w:r>
      <w:r w:rsidR="0089037E" w:rsidRPr="00C866DB">
        <w:rPr>
          <w:rFonts w:ascii="Calibri" w:hAnsi="Calibri"/>
          <w:color w:val="000000"/>
          <w:sz w:val="22"/>
          <w:szCs w:val="22"/>
        </w:rPr>
        <w:t xml:space="preserve"> </w:t>
      </w:r>
      <w:r w:rsidR="00301381">
        <w:rPr>
          <w:rFonts w:ascii="Calibri" w:hAnsi="Calibri"/>
          <w:color w:val="000000"/>
          <w:sz w:val="22"/>
          <w:szCs w:val="22"/>
        </w:rPr>
        <w:t xml:space="preserve">fuel </w:t>
      </w:r>
      <w:r w:rsidR="0089037E" w:rsidRPr="00C866DB">
        <w:rPr>
          <w:rFonts w:ascii="Calibri" w:hAnsi="Calibri"/>
          <w:color w:val="000000"/>
          <w:sz w:val="22"/>
          <w:szCs w:val="22"/>
        </w:rPr>
        <w:t>consumed</w:t>
      </w:r>
    </w:p>
    <w:p w14:paraId="1570BB33" w14:textId="28D53478" w:rsidR="0089037E" w:rsidRPr="00C866DB" w:rsidRDefault="0089037E" w:rsidP="0089037E">
      <w:pPr>
        <w:rPr>
          <w:rFonts w:ascii="Calibri" w:hAnsi="Calibri"/>
          <w:color w:val="000000"/>
          <w:sz w:val="22"/>
          <w:szCs w:val="22"/>
        </w:rPr>
      </w:pPr>
      <w:r w:rsidRPr="00C866DB">
        <w:rPr>
          <w:rFonts w:ascii="Calibri" w:hAnsi="Calibri"/>
          <w:color w:val="000000"/>
          <w:sz w:val="20"/>
          <w:szCs w:val="20"/>
        </w:rPr>
        <w:t>EF</w:t>
      </w:r>
      <w:r w:rsidRPr="00C866DB">
        <w:rPr>
          <w:rFonts w:ascii="Calibri" w:hAnsi="Calibri"/>
          <w:color w:val="000000"/>
          <w:sz w:val="20"/>
          <w:szCs w:val="20"/>
          <w:vertAlign w:val="subscript"/>
        </w:rPr>
        <w:t>p_</w:t>
      </w:r>
      <w:r w:rsidR="00C544B5">
        <w:rPr>
          <w:rFonts w:ascii="Calibri" w:hAnsi="Calibri"/>
          <w:color w:val="000000"/>
          <w:sz w:val="20"/>
          <w:szCs w:val="20"/>
          <w:vertAlign w:val="subscript"/>
        </w:rPr>
        <w:t>x</w:t>
      </w:r>
      <w:r w:rsidRPr="00C866DB">
        <w:rPr>
          <w:rFonts w:ascii="Calibri" w:hAnsi="Calibri"/>
          <w:color w:val="000000"/>
          <w:sz w:val="20"/>
          <w:szCs w:val="20"/>
          <w:vertAlign w:val="subscript"/>
        </w:rPr>
        <w:tab/>
      </w:r>
      <w:r w:rsidRPr="00C866DB">
        <w:rPr>
          <w:rFonts w:ascii="Calibri" w:hAnsi="Calibri"/>
          <w:color w:val="000000"/>
          <w:sz w:val="22"/>
          <w:szCs w:val="22"/>
        </w:rPr>
        <w:t xml:space="preserve">Emission factor for </w:t>
      </w:r>
      <w:r w:rsidR="00C544B5">
        <w:rPr>
          <w:rFonts w:ascii="Calibri" w:hAnsi="Calibri"/>
          <w:color w:val="000000"/>
          <w:sz w:val="22"/>
          <w:szCs w:val="22"/>
        </w:rPr>
        <w:t>species x</w:t>
      </w:r>
      <w:r w:rsidRPr="00C866DB">
        <w:rPr>
          <w:rFonts w:ascii="Calibri" w:hAnsi="Calibri"/>
          <w:color w:val="000000"/>
          <w:sz w:val="22"/>
          <w:szCs w:val="22"/>
        </w:rPr>
        <w:t xml:space="preserve"> for project technology p in year y, in </w:t>
      </w:r>
      <w:r w:rsidR="00C544B5">
        <w:rPr>
          <w:rFonts w:ascii="Calibri" w:hAnsi="Calibri"/>
          <w:sz w:val="22"/>
          <w:szCs w:val="22"/>
        </w:rPr>
        <w:t>g/kg</w:t>
      </w:r>
      <w:r w:rsidR="00C544B5" w:rsidRPr="00C866DB">
        <w:rPr>
          <w:rFonts w:ascii="Calibri" w:hAnsi="Calibri"/>
          <w:color w:val="000000"/>
          <w:sz w:val="22"/>
          <w:szCs w:val="22"/>
        </w:rPr>
        <w:t xml:space="preserve"> </w:t>
      </w:r>
      <w:r w:rsidR="00C544B5">
        <w:rPr>
          <w:rFonts w:ascii="Calibri" w:hAnsi="Calibri"/>
          <w:color w:val="000000"/>
          <w:sz w:val="22"/>
          <w:szCs w:val="22"/>
        </w:rPr>
        <w:t>fuel</w:t>
      </w:r>
      <w:r w:rsidRPr="00C866DB">
        <w:rPr>
          <w:rFonts w:ascii="Calibri" w:hAnsi="Calibri"/>
          <w:color w:val="000000"/>
          <w:sz w:val="22"/>
          <w:szCs w:val="22"/>
        </w:rPr>
        <w:t xml:space="preserve"> consumed</w:t>
      </w:r>
    </w:p>
    <w:p w14:paraId="5381DA19" w14:textId="16B48F69" w:rsidR="00AA0EBE" w:rsidRDefault="006F6FA1" w:rsidP="00831CAE">
      <w:pPr>
        <w:ind w:left="720" w:hanging="720"/>
        <w:rPr>
          <w:rFonts w:ascii="Calibri" w:hAnsi="Calibri"/>
          <w:sz w:val="20"/>
          <w:szCs w:val="20"/>
        </w:rPr>
      </w:pPr>
      <w:r>
        <w:rPr>
          <w:rFonts w:ascii="Calibri" w:hAnsi="Calibri"/>
          <w:color w:val="000000"/>
          <w:sz w:val="22"/>
          <w:szCs w:val="22"/>
        </w:rPr>
        <w:t>AF</w:t>
      </w:r>
      <w:r w:rsidRPr="006E7B01">
        <w:rPr>
          <w:rFonts w:ascii="Calibri" w:hAnsi="Calibri"/>
          <w:color w:val="000000"/>
          <w:sz w:val="22"/>
          <w:szCs w:val="22"/>
          <w:vertAlign w:val="subscript"/>
        </w:rPr>
        <w:t>b</w:t>
      </w:r>
      <w:r w:rsidR="008D5361">
        <w:rPr>
          <w:rFonts w:ascii="Calibri" w:hAnsi="Calibri"/>
          <w:color w:val="000000"/>
          <w:sz w:val="22"/>
          <w:szCs w:val="22"/>
          <w:vertAlign w:val="subscript"/>
        </w:rPr>
        <w:t>,</w:t>
      </w:r>
      <w:r w:rsidR="00741ABF">
        <w:rPr>
          <w:rFonts w:ascii="Calibri" w:hAnsi="Calibri"/>
          <w:color w:val="000000"/>
          <w:sz w:val="22"/>
          <w:szCs w:val="22"/>
          <w:vertAlign w:val="subscript"/>
        </w:rPr>
        <w:t>x</w:t>
      </w:r>
      <w:r w:rsidR="00AA0EBE">
        <w:rPr>
          <w:rFonts w:ascii="Calibri" w:hAnsi="Calibri"/>
          <w:color w:val="000000"/>
          <w:sz w:val="22"/>
          <w:szCs w:val="22"/>
        </w:rPr>
        <w:tab/>
      </w:r>
      <w:r w:rsidRPr="00917F1E">
        <w:rPr>
          <w:rFonts w:ascii="Calibri" w:hAnsi="Calibri"/>
          <w:sz w:val="22"/>
          <w:szCs w:val="22"/>
        </w:rPr>
        <w:t xml:space="preserve">Adjustment </w:t>
      </w:r>
      <w:r w:rsidR="00AA0EBE" w:rsidRPr="00917F1E">
        <w:rPr>
          <w:rFonts w:ascii="Calibri" w:hAnsi="Calibri"/>
          <w:sz w:val="22"/>
          <w:szCs w:val="22"/>
        </w:rPr>
        <w:t xml:space="preserve">factor to account </w:t>
      </w:r>
      <w:r w:rsidR="008D5361" w:rsidRPr="00917F1E">
        <w:rPr>
          <w:rFonts w:ascii="Calibri" w:hAnsi="Calibri"/>
          <w:sz w:val="22"/>
          <w:szCs w:val="22"/>
        </w:rPr>
        <w:t xml:space="preserve">for any </w:t>
      </w:r>
      <w:r w:rsidRPr="00917F1E">
        <w:rPr>
          <w:rFonts w:ascii="Calibri" w:hAnsi="Calibri"/>
          <w:sz w:val="22"/>
          <w:szCs w:val="22"/>
        </w:rPr>
        <w:t xml:space="preserve">bias in </w:t>
      </w:r>
      <w:r w:rsidR="008D5361" w:rsidRPr="00917F1E">
        <w:rPr>
          <w:rFonts w:ascii="Calibri" w:hAnsi="Calibri"/>
          <w:sz w:val="22"/>
          <w:szCs w:val="22"/>
        </w:rPr>
        <w:t xml:space="preserve">laboratory </w:t>
      </w:r>
      <w:r w:rsidR="00C6745D" w:rsidRPr="00917F1E">
        <w:rPr>
          <w:rFonts w:ascii="Calibri" w:hAnsi="Calibri"/>
          <w:sz w:val="22"/>
          <w:szCs w:val="22"/>
        </w:rPr>
        <w:t xml:space="preserve">vs. </w:t>
      </w:r>
      <w:r w:rsidR="008D5361" w:rsidRPr="00917F1E">
        <w:rPr>
          <w:rFonts w:ascii="Calibri" w:hAnsi="Calibri"/>
          <w:sz w:val="22"/>
          <w:szCs w:val="22"/>
        </w:rPr>
        <w:t xml:space="preserve">field testing </w:t>
      </w:r>
      <w:r w:rsidR="00AA0EBE" w:rsidRPr="00917F1E">
        <w:rPr>
          <w:rFonts w:ascii="Calibri" w:hAnsi="Calibri"/>
          <w:sz w:val="22"/>
          <w:szCs w:val="22"/>
        </w:rPr>
        <w:t xml:space="preserve">to determine </w:t>
      </w:r>
      <w:r w:rsidR="00741ABF">
        <w:rPr>
          <w:rFonts w:ascii="Calibri" w:hAnsi="Calibri"/>
          <w:sz w:val="22"/>
          <w:szCs w:val="22"/>
        </w:rPr>
        <w:t xml:space="preserve">species x </w:t>
      </w:r>
      <w:r w:rsidR="00AA0EBE" w:rsidRPr="00917F1E">
        <w:rPr>
          <w:rFonts w:ascii="Calibri" w:hAnsi="Calibri"/>
          <w:sz w:val="22"/>
          <w:szCs w:val="22"/>
        </w:rPr>
        <w:t xml:space="preserve">emission factor </w:t>
      </w:r>
      <w:r w:rsidR="002E343C" w:rsidRPr="00917F1E">
        <w:rPr>
          <w:rFonts w:ascii="Calibri" w:hAnsi="Calibri"/>
          <w:sz w:val="22"/>
          <w:szCs w:val="22"/>
        </w:rPr>
        <w:t xml:space="preserve">for baseline technology. If determined by carrying out laboratory testing, apply </w:t>
      </w:r>
      <w:r w:rsidR="00FC6569" w:rsidRPr="00917F1E">
        <w:rPr>
          <w:rFonts w:ascii="Calibri" w:hAnsi="Calibri"/>
          <w:sz w:val="22"/>
          <w:szCs w:val="22"/>
          <w:highlight w:val="yellow"/>
        </w:rPr>
        <w:t>…..</w:t>
      </w:r>
      <w:r w:rsidR="002E343C" w:rsidRPr="00917F1E">
        <w:rPr>
          <w:rFonts w:ascii="Calibri" w:hAnsi="Calibri"/>
          <w:sz w:val="22"/>
          <w:szCs w:val="22"/>
        </w:rPr>
        <w:t xml:space="preserve"> otherwise apply 1.0</w:t>
      </w:r>
      <w:r w:rsidR="00DC063D" w:rsidRPr="00917F1E">
        <w:rPr>
          <w:rFonts w:ascii="Calibri" w:hAnsi="Calibri"/>
          <w:sz w:val="22"/>
          <w:szCs w:val="22"/>
        </w:rPr>
        <w:t xml:space="preserve"> if field</w:t>
      </w:r>
      <w:r w:rsidR="00C6745D" w:rsidRPr="00917F1E">
        <w:rPr>
          <w:rFonts w:ascii="Calibri" w:hAnsi="Calibri"/>
          <w:sz w:val="22"/>
          <w:szCs w:val="22"/>
        </w:rPr>
        <w:t xml:space="preserve"> tests are done</w:t>
      </w:r>
    </w:p>
    <w:p w14:paraId="0F63C894" w14:textId="72DB7DE7" w:rsidR="00831CAE" w:rsidRDefault="008D5361" w:rsidP="00831CAE">
      <w:pPr>
        <w:ind w:left="720" w:hanging="720"/>
        <w:rPr>
          <w:rFonts w:ascii="Calibri" w:hAnsi="Calibri"/>
          <w:sz w:val="20"/>
          <w:szCs w:val="20"/>
        </w:rPr>
      </w:pPr>
      <w:r>
        <w:rPr>
          <w:rFonts w:ascii="Calibri" w:hAnsi="Calibri"/>
          <w:color w:val="000000"/>
          <w:sz w:val="22"/>
          <w:szCs w:val="22"/>
        </w:rPr>
        <w:t>A</w:t>
      </w:r>
      <w:r w:rsidR="00AA0EBE">
        <w:rPr>
          <w:rFonts w:ascii="Calibri" w:hAnsi="Calibri"/>
          <w:color w:val="000000"/>
          <w:sz w:val="22"/>
          <w:szCs w:val="22"/>
        </w:rPr>
        <w:t>F</w:t>
      </w:r>
      <w:r w:rsidR="00AA0EBE" w:rsidRPr="006E7B01">
        <w:rPr>
          <w:rFonts w:ascii="Calibri" w:hAnsi="Calibri"/>
          <w:color w:val="000000"/>
          <w:sz w:val="22"/>
          <w:szCs w:val="22"/>
          <w:vertAlign w:val="subscript"/>
        </w:rPr>
        <w:t>p</w:t>
      </w:r>
      <w:r>
        <w:rPr>
          <w:rFonts w:ascii="Calibri" w:hAnsi="Calibri"/>
          <w:color w:val="000000"/>
          <w:sz w:val="22"/>
          <w:szCs w:val="22"/>
          <w:vertAlign w:val="subscript"/>
        </w:rPr>
        <w:t>,</w:t>
      </w:r>
      <w:r w:rsidR="00741ABF">
        <w:rPr>
          <w:rFonts w:ascii="Calibri" w:hAnsi="Calibri"/>
          <w:color w:val="000000"/>
          <w:sz w:val="22"/>
          <w:szCs w:val="22"/>
          <w:vertAlign w:val="subscript"/>
        </w:rPr>
        <w:t>x</w:t>
      </w:r>
      <w:r w:rsidR="00AA0EBE">
        <w:rPr>
          <w:rFonts w:ascii="Calibri" w:hAnsi="Calibri"/>
          <w:color w:val="000000"/>
          <w:sz w:val="22"/>
          <w:szCs w:val="22"/>
        </w:rPr>
        <w:t xml:space="preserve"> </w:t>
      </w:r>
      <w:r w:rsidR="00AA0EBE">
        <w:rPr>
          <w:rFonts w:ascii="Calibri" w:hAnsi="Calibri"/>
          <w:color w:val="000000"/>
          <w:sz w:val="22"/>
          <w:szCs w:val="22"/>
        </w:rPr>
        <w:tab/>
      </w:r>
      <w:r w:rsidRPr="00917F1E">
        <w:rPr>
          <w:rFonts w:ascii="Calibri" w:hAnsi="Calibri"/>
          <w:sz w:val="22"/>
          <w:szCs w:val="22"/>
        </w:rPr>
        <w:t xml:space="preserve">Adjustment </w:t>
      </w:r>
      <w:r w:rsidR="00AA0EBE" w:rsidRPr="00917F1E">
        <w:rPr>
          <w:rFonts w:ascii="Calibri" w:hAnsi="Calibri"/>
          <w:sz w:val="22"/>
          <w:szCs w:val="22"/>
        </w:rPr>
        <w:t xml:space="preserve">factor to account </w:t>
      </w:r>
      <w:r w:rsidRPr="00917F1E">
        <w:rPr>
          <w:rFonts w:ascii="Calibri" w:hAnsi="Calibri"/>
          <w:sz w:val="22"/>
          <w:szCs w:val="22"/>
        </w:rPr>
        <w:t xml:space="preserve">for any bias in laboratory </w:t>
      </w:r>
      <w:r w:rsidR="00C6745D" w:rsidRPr="00917F1E">
        <w:rPr>
          <w:rFonts w:ascii="Calibri" w:hAnsi="Calibri"/>
          <w:sz w:val="22"/>
          <w:szCs w:val="22"/>
        </w:rPr>
        <w:t>vs.</w:t>
      </w:r>
      <w:r w:rsidRPr="00917F1E">
        <w:rPr>
          <w:rFonts w:ascii="Calibri" w:hAnsi="Calibri"/>
          <w:sz w:val="22"/>
          <w:szCs w:val="22"/>
        </w:rPr>
        <w:t xml:space="preserve"> field testing </w:t>
      </w:r>
      <w:r w:rsidR="008629CE" w:rsidRPr="00917F1E">
        <w:rPr>
          <w:rFonts w:ascii="Calibri" w:hAnsi="Calibri"/>
          <w:sz w:val="22"/>
          <w:szCs w:val="22"/>
        </w:rPr>
        <w:t xml:space="preserve">to determine </w:t>
      </w:r>
      <w:r w:rsidR="00741ABF">
        <w:rPr>
          <w:rFonts w:ascii="Calibri" w:hAnsi="Calibri"/>
          <w:sz w:val="22"/>
          <w:szCs w:val="22"/>
        </w:rPr>
        <w:t>species x</w:t>
      </w:r>
      <w:r w:rsidRPr="00917F1E">
        <w:rPr>
          <w:rFonts w:ascii="Calibri" w:hAnsi="Calibri"/>
          <w:sz w:val="22"/>
          <w:szCs w:val="22"/>
        </w:rPr>
        <w:t xml:space="preserve"> </w:t>
      </w:r>
      <w:r w:rsidR="008629CE" w:rsidRPr="00917F1E">
        <w:rPr>
          <w:rFonts w:ascii="Calibri" w:hAnsi="Calibri"/>
          <w:sz w:val="22"/>
          <w:szCs w:val="22"/>
        </w:rPr>
        <w:t>emission factor</w:t>
      </w:r>
      <w:r w:rsidRPr="00917F1E">
        <w:rPr>
          <w:rFonts w:ascii="Calibri" w:hAnsi="Calibri"/>
          <w:sz w:val="22"/>
          <w:szCs w:val="22"/>
        </w:rPr>
        <w:t xml:space="preserve"> for project technology</w:t>
      </w:r>
      <w:r w:rsidR="00831CAE" w:rsidRPr="00917F1E">
        <w:rPr>
          <w:rFonts w:ascii="Calibri" w:hAnsi="Calibri"/>
          <w:sz w:val="22"/>
          <w:szCs w:val="22"/>
        </w:rPr>
        <w:t>.</w:t>
      </w:r>
      <w:r w:rsidRPr="00917F1E">
        <w:rPr>
          <w:rFonts w:ascii="Calibri" w:hAnsi="Calibri"/>
          <w:sz w:val="22"/>
          <w:szCs w:val="22"/>
        </w:rPr>
        <w:t xml:space="preserve"> </w:t>
      </w:r>
      <w:r w:rsidR="00831CAE" w:rsidRPr="00917F1E">
        <w:rPr>
          <w:rFonts w:ascii="Calibri" w:hAnsi="Calibri"/>
          <w:sz w:val="22"/>
          <w:szCs w:val="22"/>
        </w:rPr>
        <w:t xml:space="preserve">If determined by carrying out laboratory testing, apply </w:t>
      </w:r>
      <w:r w:rsidR="00FC6569" w:rsidRPr="00917F1E">
        <w:rPr>
          <w:rFonts w:ascii="Calibri" w:hAnsi="Calibri"/>
          <w:sz w:val="22"/>
          <w:szCs w:val="22"/>
          <w:highlight w:val="yellow"/>
        </w:rPr>
        <w:t>……</w:t>
      </w:r>
      <w:r w:rsidR="00831CAE" w:rsidRPr="00917F1E">
        <w:rPr>
          <w:rFonts w:ascii="Calibri" w:hAnsi="Calibri"/>
          <w:sz w:val="22"/>
          <w:szCs w:val="22"/>
        </w:rPr>
        <w:t>; otherwise apply 1.0</w:t>
      </w:r>
      <w:r w:rsidR="00DC063D" w:rsidRPr="00917F1E">
        <w:rPr>
          <w:rFonts w:ascii="Calibri" w:hAnsi="Calibri"/>
          <w:sz w:val="22"/>
          <w:szCs w:val="22"/>
        </w:rPr>
        <w:t xml:space="preserve"> if field</w:t>
      </w:r>
      <w:r w:rsidR="00C6745D" w:rsidRPr="00917F1E">
        <w:rPr>
          <w:rFonts w:ascii="Calibri" w:hAnsi="Calibri"/>
          <w:sz w:val="22"/>
          <w:szCs w:val="22"/>
        </w:rPr>
        <w:t xml:space="preserve"> tests are done</w:t>
      </w:r>
    </w:p>
    <w:p w14:paraId="785D0AB7" w14:textId="77777777" w:rsidR="00711C9C" w:rsidRDefault="00711C9C" w:rsidP="0089037E">
      <w:pPr>
        <w:rPr>
          <w:rFonts w:ascii="Calibri" w:hAnsi="Calibri"/>
          <w:color w:val="000000"/>
          <w:sz w:val="22"/>
          <w:szCs w:val="22"/>
        </w:rPr>
      </w:pPr>
    </w:p>
    <w:p w14:paraId="49C9CCFB" w14:textId="49F67B5E" w:rsidR="001D3B5C" w:rsidRDefault="00711C9C" w:rsidP="001D3B5C">
      <w:pPr>
        <w:rPr>
          <w:rFonts w:ascii="Calibri" w:hAnsi="Calibri"/>
          <w:color w:val="000000"/>
          <w:sz w:val="22"/>
          <w:szCs w:val="22"/>
        </w:rPr>
      </w:pPr>
      <w:r w:rsidRPr="001D3B5C">
        <w:rPr>
          <w:rFonts w:ascii="Calibri" w:hAnsi="Calibri"/>
          <w:color w:val="000000"/>
          <w:sz w:val="22"/>
          <w:szCs w:val="22"/>
          <w:highlight w:val="yellow"/>
        </w:rPr>
        <w:t xml:space="preserve">[The Adjustment Factor (AFb,x / AFp,x) </w:t>
      </w:r>
      <w:r w:rsidR="001D3B5C" w:rsidRPr="001D3B5C">
        <w:rPr>
          <w:rFonts w:ascii="Calibri" w:hAnsi="Calibri"/>
          <w:color w:val="000000"/>
          <w:sz w:val="22"/>
          <w:szCs w:val="22"/>
          <w:highlight w:val="yellow"/>
        </w:rPr>
        <w:t xml:space="preserve">to account for any bias in laboratory vs field </w:t>
      </w:r>
      <w:r w:rsidR="001D3B5C">
        <w:rPr>
          <w:rFonts w:ascii="Calibri" w:hAnsi="Calibri"/>
          <w:color w:val="000000"/>
          <w:sz w:val="22"/>
          <w:szCs w:val="22"/>
          <w:highlight w:val="yellow"/>
        </w:rPr>
        <w:t xml:space="preserve">emission factor </w:t>
      </w:r>
      <w:r w:rsidR="001D3B5C" w:rsidRPr="001D3B5C">
        <w:rPr>
          <w:rFonts w:ascii="Calibri" w:hAnsi="Calibri"/>
          <w:color w:val="000000"/>
          <w:sz w:val="22"/>
          <w:szCs w:val="22"/>
          <w:highlight w:val="yellow"/>
        </w:rPr>
        <w:t xml:space="preserve">and </w:t>
      </w:r>
      <w:r w:rsidR="001D3B5C">
        <w:rPr>
          <w:rFonts w:ascii="Calibri" w:hAnsi="Calibri"/>
          <w:color w:val="000000"/>
          <w:sz w:val="22"/>
          <w:szCs w:val="22"/>
          <w:highlight w:val="yellow"/>
        </w:rPr>
        <w:t>f</w:t>
      </w:r>
      <w:r w:rsidR="001D3B5C" w:rsidRPr="001D3B5C">
        <w:rPr>
          <w:rFonts w:ascii="Calibri" w:hAnsi="Calibri"/>
          <w:color w:val="000000"/>
          <w:sz w:val="22"/>
          <w:szCs w:val="22"/>
          <w:highlight w:val="yellow"/>
        </w:rPr>
        <w:t>uel variability (</w:t>
      </w:r>
      <w:r w:rsidR="001D3B5C" w:rsidRPr="00711C9C">
        <w:rPr>
          <w:rFonts w:ascii="Calibri" w:hAnsi="Calibri"/>
          <w:color w:val="000000"/>
          <w:sz w:val="22"/>
          <w:szCs w:val="22"/>
          <w:highlight w:val="yellow"/>
        </w:rPr>
        <w:t xml:space="preserve">moisture content/mix) </w:t>
      </w:r>
      <w:r w:rsidRPr="001D3B5C">
        <w:rPr>
          <w:rFonts w:ascii="Calibri" w:hAnsi="Calibri"/>
          <w:color w:val="000000"/>
          <w:sz w:val="22"/>
          <w:szCs w:val="22"/>
          <w:highlight w:val="yellow"/>
        </w:rPr>
        <w:t>remains under development/review by Expert Panel and Technical Advisory Committee]</w:t>
      </w:r>
      <w:r w:rsidR="001D3B5C" w:rsidRPr="001D3B5C">
        <w:rPr>
          <w:rFonts w:ascii="Calibri" w:hAnsi="Calibri"/>
          <w:color w:val="000000"/>
          <w:sz w:val="22"/>
          <w:szCs w:val="22"/>
          <w:highlight w:val="yellow"/>
        </w:rPr>
        <w:t>.</w:t>
      </w:r>
      <w:r w:rsidR="001D3B5C">
        <w:rPr>
          <w:rFonts w:ascii="Calibri" w:hAnsi="Calibri"/>
          <w:color w:val="000000"/>
          <w:sz w:val="22"/>
          <w:szCs w:val="22"/>
        </w:rPr>
        <w:t xml:space="preserve"> </w:t>
      </w:r>
      <w:r>
        <w:rPr>
          <w:rFonts w:ascii="Calibri" w:hAnsi="Calibri"/>
          <w:color w:val="000000"/>
          <w:sz w:val="22"/>
          <w:szCs w:val="22"/>
        </w:rPr>
        <w:t xml:space="preserve"> </w:t>
      </w:r>
    </w:p>
    <w:p w14:paraId="5297A2AB" w14:textId="255A307B" w:rsidR="00711C9C" w:rsidRDefault="00711C9C" w:rsidP="0089037E">
      <w:pPr>
        <w:rPr>
          <w:rFonts w:ascii="Calibri" w:hAnsi="Calibri"/>
          <w:color w:val="000000"/>
          <w:sz w:val="22"/>
          <w:szCs w:val="22"/>
        </w:rPr>
      </w:pPr>
    </w:p>
    <w:p w14:paraId="21BA640D" w14:textId="665F9A2B" w:rsidR="002E343C" w:rsidRDefault="00A405E5" w:rsidP="002E343C">
      <w:pPr>
        <w:rPr>
          <w:rFonts w:ascii="Calibri" w:hAnsi="Calibri" w:cs="TimesNewRoman"/>
          <w:sz w:val="22"/>
          <w:szCs w:val="22"/>
        </w:rPr>
      </w:pPr>
      <w:r w:rsidRPr="002E343C">
        <w:rPr>
          <w:rFonts w:ascii="Calibri" w:hAnsi="Calibri" w:cs="TimesNewRoman"/>
          <w:sz w:val="22"/>
          <w:szCs w:val="22"/>
        </w:rPr>
        <w:t>The methodology allows</w:t>
      </w:r>
      <w:r w:rsidR="00A05CD0">
        <w:rPr>
          <w:rFonts w:ascii="Calibri" w:hAnsi="Calibri" w:cs="TimesNewRoman"/>
          <w:sz w:val="22"/>
          <w:szCs w:val="22"/>
        </w:rPr>
        <w:t xml:space="preserve"> </w:t>
      </w:r>
      <w:r w:rsidRPr="002E343C">
        <w:rPr>
          <w:rFonts w:ascii="Calibri" w:hAnsi="Calibri" w:cs="TimesNewRoman"/>
          <w:sz w:val="22"/>
          <w:szCs w:val="22"/>
        </w:rPr>
        <w:t>BC and co-emitted species</w:t>
      </w:r>
      <w:r w:rsidR="00D119E9" w:rsidRPr="002E343C">
        <w:rPr>
          <w:rFonts w:ascii="Calibri" w:hAnsi="Calibri" w:cs="TimesNewRoman"/>
          <w:sz w:val="22"/>
          <w:szCs w:val="22"/>
        </w:rPr>
        <w:t xml:space="preserve"> emission factors </w:t>
      </w:r>
      <w:r w:rsidR="00EE1A5E">
        <w:rPr>
          <w:rFonts w:ascii="Calibri" w:hAnsi="Calibri" w:cs="TimesNewRoman"/>
          <w:sz w:val="22"/>
          <w:szCs w:val="22"/>
        </w:rPr>
        <w:t xml:space="preserve">to be determined </w:t>
      </w:r>
      <w:r w:rsidRPr="002E343C">
        <w:rPr>
          <w:rFonts w:ascii="Calibri" w:hAnsi="Calibri" w:cs="TimesNewRoman"/>
          <w:sz w:val="22"/>
          <w:szCs w:val="22"/>
        </w:rPr>
        <w:t>through</w:t>
      </w:r>
      <w:r w:rsidR="002E343C" w:rsidRPr="002E343C">
        <w:rPr>
          <w:rFonts w:ascii="Calibri" w:hAnsi="Calibri" w:cs="TimesNewRoman"/>
          <w:sz w:val="22"/>
          <w:szCs w:val="22"/>
        </w:rPr>
        <w:t xml:space="preserve"> laboratory or</w:t>
      </w:r>
      <w:r w:rsidR="002E343C">
        <w:rPr>
          <w:rFonts w:ascii="Calibri" w:hAnsi="Calibri" w:cs="TimesNewRoman"/>
          <w:sz w:val="22"/>
          <w:szCs w:val="22"/>
        </w:rPr>
        <w:t xml:space="preserve"> </w:t>
      </w:r>
      <w:r w:rsidRPr="002E343C">
        <w:rPr>
          <w:rFonts w:ascii="Calibri" w:hAnsi="Calibri" w:cs="TimesNewRoman"/>
          <w:sz w:val="22"/>
          <w:szCs w:val="22"/>
        </w:rPr>
        <w:t>field-testing</w:t>
      </w:r>
      <w:r w:rsidR="00D119E9" w:rsidRPr="002E343C">
        <w:rPr>
          <w:rFonts w:ascii="Calibri" w:hAnsi="Calibri" w:cs="TimesNewRoman"/>
          <w:sz w:val="22"/>
          <w:szCs w:val="22"/>
        </w:rPr>
        <w:t>.</w:t>
      </w:r>
      <w:r w:rsidR="002E343C" w:rsidRPr="002E343C">
        <w:rPr>
          <w:rFonts w:ascii="Calibri" w:hAnsi="Calibri" w:cs="TimesNewRoman"/>
          <w:sz w:val="22"/>
          <w:szCs w:val="22"/>
        </w:rPr>
        <w:t xml:space="preserve"> </w:t>
      </w:r>
      <w:r w:rsidR="000A59E1">
        <w:rPr>
          <w:rFonts w:ascii="Calibri" w:hAnsi="Calibri" w:cs="TimesNewRoman"/>
          <w:sz w:val="22"/>
          <w:szCs w:val="22"/>
        </w:rPr>
        <w:t xml:space="preserve">The </w:t>
      </w:r>
      <w:r w:rsidR="00831CAE">
        <w:rPr>
          <w:rFonts w:ascii="Calibri" w:hAnsi="Calibri" w:cs="TimesNewRoman"/>
          <w:sz w:val="22"/>
          <w:szCs w:val="22"/>
        </w:rPr>
        <w:t xml:space="preserve">laboratory based </w:t>
      </w:r>
      <w:r w:rsidRPr="00831CAE">
        <w:rPr>
          <w:rFonts w:ascii="Calibri" w:hAnsi="Calibri" w:cs="TimesNewRoman"/>
          <w:sz w:val="22"/>
          <w:szCs w:val="22"/>
        </w:rPr>
        <w:t>emission factor</w:t>
      </w:r>
      <w:r w:rsidR="002E343C" w:rsidRPr="00831CAE">
        <w:rPr>
          <w:rFonts w:ascii="Calibri" w:hAnsi="Calibri" w:cs="TimesNewRoman"/>
          <w:sz w:val="22"/>
          <w:szCs w:val="22"/>
        </w:rPr>
        <w:t>s</w:t>
      </w:r>
      <w:r w:rsidRPr="00831CAE">
        <w:rPr>
          <w:rFonts w:ascii="Calibri" w:hAnsi="Calibri" w:cs="TimesNewRoman"/>
          <w:sz w:val="22"/>
          <w:szCs w:val="22"/>
        </w:rPr>
        <w:t xml:space="preserve"> </w:t>
      </w:r>
      <w:r w:rsidR="000A59E1">
        <w:rPr>
          <w:rFonts w:ascii="Calibri" w:hAnsi="Calibri" w:cs="TimesNewRoman"/>
          <w:sz w:val="22"/>
          <w:szCs w:val="22"/>
        </w:rPr>
        <w:t xml:space="preserve">may vary significantly as compared to those determined through field measurements. Therefore the lab based emission factors </w:t>
      </w:r>
      <w:r w:rsidRPr="00831CAE">
        <w:rPr>
          <w:rFonts w:ascii="Calibri" w:hAnsi="Calibri" w:cs="TimesNewRoman"/>
          <w:sz w:val="22"/>
          <w:szCs w:val="22"/>
        </w:rPr>
        <w:t>should be adjusted for any bias in l</w:t>
      </w:r>
      <w:r w:rsidR="002E343C" w:rsidRPr="00831CAE">
        <w:rPr>
          <w:rFonts w:ascii="Calibri" w:hAnsi="Calibri" w:cs="TimesNewRoman"/>
          <w:sz w:val="22"/>
          <w:szCs w:val="22"/>
        </w:rPr>
        <w:t xml:space="preserve">aboratory </w:t>
      </w:r>
      <w:r w:rsidR="002A0F9C">
        <w:rPr>
          <w:rFonts w:ascii="Calibri" w:hAnsi="Calibri" w:cs="TimesNewRoman"/>
          <w:sz w:val="22"/>
          <w:szCs w:val="22"/>
        </w:rPr>
        <w:t>vs.</w:t>
      </w:r>
      <w:r w:rsidR="002E343C" w:rsidRPr="00831CAE">
        <w:rPr>
          <w:rFonts w:ascii="Calibri" w:hAnsi="Calibri" w:cs="TimesNewRoman"/>
          <w:sz w:val="22"/>
          <w:szCs w:val="22"/>
        </w:rPr>
        <w:t xml:space="preserve"> field-testing by </w:t>
      </w:r>
      <w:r w:rsidRPr="00831CAE">
        <w:rPr>
          <w:rFonts w:ascii="Calibri" w:hAnsi="Calibri" w:cs="TimesNewRoman"/>
          <w:sz w:val="22"/>
          <w:szCs w:val="22"/>
        </w:rPr>
        <w:t>applying adjustment factors.</w:t>
      </w:r>
      <w:r w:rsidR="000A59E1">
        <w:rPr>
          <w:rFonts w:ascii="Calibri" w:hAnsi="Calibri" w:cs="TimesNewRoman"/>
          <w:sz w:val="22"/>
          <w:szCs w:val="22"/>
        </w:rPr>
        <w:t xml:space="preserve"> </w:t>
      </w:r>
    </w:p>
    <w:p w14:paraId="133CEC08" w14:textId="77777777" w:rsidR="008D5361" w:rsidRDefault="008D5361" w:rsidP="0089037E">
      <w:pPr>
        <w:rPr>
          <w:rFonts w:ascii="Calibri" w:hAnsi="Calibri"/>
          <w:color w:val="000000"/>
          <w:sz w:val="22"/>
          <w:szCs w:val="22"/>
        </w:rPr>
      </w:pPr>
    </w:p>
    <w:p w14:paraId="784F925D" w14:textId="73B0746C" w:rsidR="00C544B5" w:rsidRPr="004D0756" w:rsidRDefault="00C544B5" w:rsidP="0089037E">
      <w:pPr>
        <w:rPr>
          <w:rFonts w:ascii="Calibri" w:hAnsi="Calibri" w:cs="TimesNewRoman"/>
          <w:b/>
          <w:sz w:val="22"/>
          <w:szCs w:val="22"/>
        </w:rPr>
      </w:pPr>
      <w:r w:rsidRPr="004D0756">
        <w:rPr>
          <w:rFonts w:ascii="Calibri" w:hAnsi="Calibri" w:cs="TimesNewRoman"/>
          <w:b/>
          <w:sz w:val="22"/>
          <w:szCs w:val="22"/>
        </w:rPr>
        <w:t xml:space="preserve">BC </w:t>
      </w:r>
      <w:r w:rsidR="00E5000B" w:rsidRPr="004D0756">
        <w:rPr>
          <w:rFonts w:ascii="Calibri" w:hAnsi="Calibri" w:cs="TimesNewRoman"/>
          <w:b/>
          <w:sz w:val="22"/>
          <w:szCs w:val="22"/>
        </w:rPr>
        <w:t>equivalent conversion factor:</w:t>
      </w:r>
    </w:p>
    <w:p w14:paraId="587187D5" w14:textId="4DDDF4F3" w:rsidR="002203B6" w:rsidRPr="00C866DB" w:rsidRDefault="00C544B5" w:rsidP="004C5D56">
      <w:pPr>
        <w:rPr>
          <w:rFonts w:ascii="Calibri" w:hAnsi="Calibri"/>
          <w:color w:val="000000"/>
          <w:sz w:val="20"/>
          <w:szCs w:val="20"/>
          <w:vertAlign w:val="subscript"/>
        </w:rPr>
      </w:pPr>
      <w:r>
        <w:rPr>
          <w:rFonts w:ascii="Calibri" w:hAnsi="Calibri" w:cs="TimesNewRoman"/>
          <w:sz w:val="22"/>
          <w:szCs w:val="22"/>
        </w:rPr>
        <w:t>The BC equivalent conversion factor</w:t>
      </w:r>
      <w:r w:rsidR="00A202B1">
        <w:rPr>
          <w:rFonts w:ascii="Calibri" w:hAnsi="Calibri" w:cs="TimesNewRoman"/>
          <w:sz w:val="22"/>
          <w:szCs w:val="22"/>
        </w:rPr>
        <w:t xml:space="preserve"> for species x</w:t>
      </w:r>
      <w:r>
        <w:rPr>
          <w:rFonts w:ascii="Calibri" w:hAnsi="Calibri" w:cs="TimesNewRoman"/>
          <w:sz w:val="22"/>
          <w:szCs w:val="22"/>
        </w:rPr>
        <w:t xml:space="preserve"> is </w:t>
      </w:r>
      <w:r w:rsidR="00A05CD0">
        <w:rPr>
          <w:rFonts w:ascii="Calibri" w:hAnsi="Calibri" w:cs="TimesNewRoman"/>
          <w:sz w:val="22"/>
          <w:szCs w:val="22"/>
        </w:rPr>
        <w:t xml:space="preserve">a </w:t>
      </w:r>
      <w:r>
        <w:rPr>
          <w:rFonts w:ascii="Calibri" w:hAnsi="Calibri" w:cs="TimesNewRoman"/>
          <w:sz w:val="22"/>
          <w:szCs w:val="22"/>
        </w:rPr>
        <w:t xml:space="preserve">ratio of </w:t>
      </w:r>
      <w:r w:rsidR="00B322E9">
        <w:rPr>
          <w:rFonts w:ascii="Calibri" w:hAnsi="Calibri" w:cs="TimesNewRoman"/>
          <w:sz w:val="22"/>
          <w:szCs w:val="22"/>
        </w:rPr>
        <w:t xml:space="preserve">the </w:t>
      </w:r>
      <w:r>
        <w:rPr>
          <w:rFonts w:ascii="Calibri" w:hAnsi="Calibri" w:cs="TimesNewRoman"/>
          <w:sz w:val="22"/>
          <w:szCs w:val="22"/>
        </w:rPr>
        <w:t xml:space="preserve">GWP of co-emitted species </w:t>
      </w:r>
      <w:r w:rsidR="00B322E9">
        <w:rPr>
          <w:rFonts w:ascii="Calibri" w:hAnsi="Calibri" w:cs="TimesNewRoman"/>
          <w:sz w:val="22"/>
          <w:szCs w:val="22"/>
        </w:rPr>
        <w:t xml:space="preserve">to the </w:t>
      </w:r>
      <w:r>
        <w:rPr>
          <w:rFonts w:ascii="Calibri" w:hAnsi="Calibri" w:cs="TimesNewRoman"/>
          <w:sz w:val="22"/>
          <w:szCs w:val="22"/>
        </w:rPr>
        <w:t xml:space="preserve">GWP of BC for </w:t>
      </w:r>
      <w:r w:rsidR="00B322E9">
        <w:rPr>
          <w:rFonts w:ascii="Calibri" w:hAnsi="Calibri" w:cs="TimesNewRoman"/>
          <w:sz w:val="22"/>
          <w:szCs w:val="22"/>
        </w:rPr>
        <w:t xml:space="preserve">the </w:t>
      </w:r>
      <w:r>
        <w:rPr>
          <w:rFonts w:ascii="Calibri" w:hAnsi="Calibri" w:cs="TimesNewRoman"/>
          <w:sz w:val="22"/>
          <w:szCs w:val="22"/>
        </w:rPr>
        <w:t>20</w:t>
      </w:r>
      <w:r w:rsidR="00FE400A">
        <w:rPr>
          <w:rFonts w:ascii="Calibri" w:hAnsi="Calibri" w:cs="TimesNewRoman"/>
          <w:sz w:val="22"/>
          <w:szCs w:val="22"/>
        </w:rPr>
        <w:t>-</w:t>
      </w:r>
      <w:r>
        <w:rPr>
          <w:rFonts w:ascii="Calibri" w:hAnsi="Calibri" w:cs="TimesNewRoman"/>
          <w:sz w:val="22"/>
          <w:szCs w:val="22"/>
        </w:rPr>
        <w:t>year time horizon</w:t>
      </w:r>
      <w:r w:rsidR="00B322E9">
        <w:rPr>
          <w:rFonts w:ascii="Calibri" w:hAnsi="Calibri" w:cs="TimesNewRoman"/>
          <w:sz w:val="22"/>
          <w:szCs w:val="22"/>
        </w:rPr>
        <w:t xml:space="preserve"> as calculated by the IPCC on a global basis</w:t>
      </w:r>
      <w:r>
        <w:rPr>
          <w:rFonts w:ascii="Calibri" w:hAnsi="Calibri" w:cs="TimesNewRoman"/>
          <w:sz w:val="22"/>
          <w:szCs w:val="22"/>
        </w:rPr>
        <w:t xml:space="preserve">. </w:t>
      </w:r>
      <w:r w:rsidR="00B322E9">
        <w:rPr>
          <w:rFonts w:ascii="Calibri" w:hAnsi="Calibri" w:cs="TimesNewRoman"/>
          <w:sz w:val="22"/>
          <w:szCs w:val="22"/>
        </w:rPr>
        <w:t>The global IPCC values are provided in the next section</w:t>
      </w:r>
      <w:r w:rsidR="00B322E9" w:rsidRPr="00711C9C">
        <w:rPr>
          <w:rFonts w:ascii="Calibri" w:hAnsi="Calibri" w:cs="TimesNewRoman"/>
          <w:sz w:val="22"/>
          <w:szCs w:val="22"/>
        </w:rPr>
        <w:t xml:space="preserve">. </w:t>
      </w:r>
      <w:r w:rsidR="00117261" w:rsidRPr="00711C9C">
        <w:rPr>
          <w:rFonts w:ascii="Calibri" w:hAnsi="Calibri" w:cs="TimesNewRoman"/>
          <w:sz w:val="22"/>
          <w:szCs w:val="22"/>
        </w:rPr>
        <w:t>T</w:t>
      </w:r>
      <w:r w:rsidR="00B322E9" w:rsidRPr="00711C9C">
        <w:rPr>
          <w:rFonts w:ascii="Calibri" w:hAnsi="Calibri" w:cs="TimesNewRoman"/>
          <w:sz w:val="22"/>
          <w:szCs w:val="22"/>
        </w:rPr>
        <w:t>he project developer</w:t>
      </w:r>
      <w:r w:rsidR="00117261" w:rsidRPr="00711C9C">
        <w:rPr>
          <w:rFonts w:ascii="Calibri" w:hAnsi="Calibri" w:cs="TimesNewRoman"/>
          <w:sz w:val="22"/>
          <w:szCs w:val="22"/>
        </w:rPr>
        <w:t xml:space="preserve"> can apply the </w:t>
      </w:r>
      <w:r w:rsidRPr="00711C9C">
        <w:rPr>
          <w:rFonts w:ascii="Calibri" w:hAnsi="Calibri" w:cs="TimesNewRoman"/>
          <w:sz w:val="22"/>
          <w:szCs w:val="22"/>
        </w:rPr>
        <w:t xml:space="preserve">regional GWP values </w:t>
      </w:r>
      <w:r w:rsidR="00117261" w:rsidRPr="00711C9C">
        <w:rPr>
          <w:rFonts w:ascii="Calibri" w:hAnsi="Calibri" w:cs="TimesNewRoman"/>
          <w:sz w:val="22"/>
          <w:szCs w:val="22"/>
        </w:rPr>
        <w:t>or</w:t>
      </w:r>
      <w:r w:rsidR="00B322E9" w:rsidRPr="00711C9C">
        <w:rPr>
          <w:rFonts w:ascii="Calibri" w:hAnsi="Calibri" w:cs="TimesNewRoman"/>
          <w:sz w:val="22"/>
          <w:szCs w:val="22"/>
        </w:rPr>
        <w:t xml:space="preserve"> </w:t>
      </w:r>
      <w:r w:rsidR="00FE400A" w:rsidRPr="00711C9C">
        <w:rPr>
          <w:rFonts w:ascii="Calibri" w:hAnsi="Calibri" w:cs="TimesNewRoman"/>
          <w:sz w:val="22"/>
          <w:szCs w:val="22"/>
        </w:rPr>
        <w:t>sector specific</w:t>
      </w:r>
      <w:r w:rsidR="00117261" w:rsidRPr="00711C9C">
        <w:rPr>
          <w:rFonts w:ascii="Calibri" w:hAnsi="Calibri" w:cs="TimesNewRoman"/>
          <w:sz w:val="22"/>
          <w:szCs w:val="22"/>
        </w:rPr>
        <w:t xml:space="preserve"> GWP values for BC and co-emitted species</w:t>
      </w:r>
      <w:r w:rsidRPr="00711C9C">
        <w:rPr>
          <w:rFonts w:ascii="Calibri" w:hAnsi="Calibri" w:cs="TimesNewRoman"/>
          <w:sz w:val="22"/>
          <w:szCs w:val="22"/>
        </w:rPr>
        <w:t>. The</w:t>
      </w:r>
      <w:r>
        <w:rPr>
          <w:rFonts w:ascii="Calibri" w:hAnsi="Calibri" w:cs="TimesNewRoman"/>
          <w:sz w:val="22"/>
          <w:szCs w:val="22"/>
        </w:rPr>
        <w:t xml:space="preserve"> regional</w:t>
      </w:r>
      <w:r w:rsidR="00B322E9">
        <w:rPr>
          <w:rFonts w:ascii="Calibri" w:hAnsi="Calibri" w:cs="TimesNewRoman"/>
          <w:sz w:val="22"/>
          <w:szCs w:val="22"/>
        </w:rPr>
        <w:t xml:space="preserve"> </w:t>
      </w:r>
      <w:r w:rsidR="003168E4">
        <w:rPr>
          <w:rFonts w:ascii="Calibri" w:hAnsi="Calibri" w:cs="TimesNewRoman"/>
          <w:sz w:val="22"/>
          <w:szCs w:val="22"/>
        </w:rPr>
        <w:t>(country o</w:t>
      </w:r>
      <w:r w:rsidR="009A182D">
        <w:rPr>
          <w:rFonts w:ascii="Calibri" w:hAnsi="Calibri" w:cs="TimesNewRoman"/>
          <w:sz w:val="22"/>
          <w:szCs w:val="22"/>
        </w:rPr>
        <w:t>r</w:t>
      </w:r>
      <w:r w:rsidR="003168E4">
        <w:rPr>
          <w:rFonts w:ascii="Calibri" w:hAnsi="Calibri" w:cs="TimesNewRoman"/>
          <w:sz w:val="22"/>
          <w:szCs w:val="22"/>
        </w:rPr>
        <w:t xml:space="preserve"> group of countries) </w:t>
      </w:r>
      <w:r w:rsidR="009B4559">
        <w:rPr>
          <w:rFonts w:ascii="Calibri" w:hAnsi="Calibri" w:cs="TimesNewRoman"/>
          <w:sz w:val="22"/>
          <w:szCs w:val="22"/>
        </w:rPr>
        <w:t>GWP values</w:t>
      </w:r>
      <w:r w:rsidR="00B322E9">
        <w:rPr>
          <w:rFonts w:ascii="Calibri" w:hAnsi="Calibri" w:cs="TimesNewRoman"/>
          <w:sz w:val="22"/>
          <w:szCs w:val="22"/>
        </w:rPr>
        <w:t xml:space="preserve"> must be</w:t>
      </w:r>
      <w:r w:rsidR="009B4559">
        <w:rPr>
          <w:rFonts w:ascii="Calibri" w:hAnsi="Calibri" w:cs="TimesNewRoman"/>
          <w:sz w:val="22"/>
          <w:szCs w:val="22"/>
        </w:rPr>
        <w:t xml:space="preserve"> </w:t>
      </w:r>
      <w:r w:rsidR="006F2E47">
        <w:rPr>
          <w:rFonts w:ascii="Calibri" w:hAnsi="Calibri" w:cs="TimesNewRoman"/>
          <w:sz w:val="22"/>
          <w:szCs w:val="22"/>
        </w:rPr>
        <w:t xml:space="preserve">derived from </w:t>
      </w:r>
      <w:r>
        <w:rPr>
          <w:rFonts w:ascii="Calibri" w:hAnsi="Calibri" w:cs="TimesNewRoman"/>
          <w:sz w:val="22"/>
          <w:szCs w:val="22"/>
        </w:rPr>
        <w:t>published</w:t>
      </w:r>
      <w:r w:rsidR="009B4559">
        <w:rPr>
          <w:rFonts w:ascii="Calibri" w:hAnsi="Calibri" w:cs="TimesNewRoman"/>
          <w:sz w:val="22"/>
          <w:szCs w:val="22"/>
        </w:rPr>
        <w:t xml:space="preserve"> </w:t>
      </w:r>
      <w:r>
        <w:rPr>
          <w:rFonts w:ascii="Calibri" w:hAnsi="Calibri" w:cs="TimesNewRoman"/>
          <w:sz w:val="22"/>
          <w:szCs w:val="22"/>
        </w:rPr>
        <w:t>literature</w:t>
      </w:r>
      <w:r w:rsidR="00B322E9">
        <w:rPr>
          <w:rFonts w:ascii="Calibri" w:hAnsi="Calibri" w:cs="TimesNewRoman"/>
          <w:sz w:val="22"/>
          <w:szCs w:val="22"/>
        </w:rPr>
        <w:t xml:space="preserve"> or other evaluated </w:t>
      </w:r>
      <w:r>
        <w:rPr>
          <w:rFonts w:ascii="Calibri" w:hAnsi="Calibri" w:cs="TimesNewRoman"/>
          <w:sz w:val="22"/>
          <w:szCs w:val="22"/>
        </w:rPr>
        <w:t xml:space="preserve">information. </w:t>
      </w:r>
      <w:r w:rsidR="006F2E47">
        <w:rPr>
          <w:rFonts w:ascii="Calibri" w:hAnsi="Calibri" w:cs="TimesNewRoman"/>
          <w:sz w:val="22"/>
          <w:szCs w:val="22"/>
        </w:rPr>
        <w:t xml:space="preserve">The regional values </w:t>
      </w:r>
      <w:r w:rsidR="00706ADC">
        <w:rPr>
          <w:rFonts w:ascii="Calibri" w:hAnsi="Calibri" w:cs="TimesNewRoman"/>
          <w:sz w:val="22"/>
          <w:szCs w:val="22"/>
        </w:rPr>
        <w:t>will be</w:t>
      </w:r>
      <w:r w:rsidR="006F2E47">
        <w:rPr>
          <w:rFonts w:ascii="Calibri" w:hAnsi="Calibri" w:cs="TimesNewRoman"/>
          <w:sz w:val="22"/>
          <w:szCs w:val="22"/>
        </w:rPr>
        <w:t xml:space="preserve"> subject to further review and approval from </w:t>
      </w:r>
      <w:r w:rsidR="001160A9">
        <w:rPr>
          <w:rFonts w:ascii="Calibri" w:hAnsi="Calibri" w:cs="TimesNewRoman"/>
          <w:sz w:val="22"/>
          <w:szCs w:val="22"/>
        </w:rPr>
        <w:t>Gold Standard</w:t>
      </w:r>
      <w:r w:rsidR="006F2E47">
        <w:rPr>
          <w:rFonts w:ascii="Calibri" w:hAnsi="Calibri" w:cs="TimesNewRoman"/>
          <w:sz w:val="22"/>
          <w:szCs w:val="22"/>
        </w:rPr>
        <w:t xml:space="preserve">. The approved regional values can be applied for subsequent projects </w:t>
      </w:r>
      <w:r w:rsidR="00FE400A">
        <w:rPr>
          <w:rFonts w:ascii="Calibri" w:hAnsi="Calibri" w:cs="TimesNewRoman"/>
          <w:sz w:val="22"/>
          <w:szCs w:val="22"/>
        </w:rPr>
        <w:t xml:space="preserve">developed in </w:t>
      </w:r>
      <w:r w:rsidR="006F2E47">
        <w:rPr>
          <w:rFonts w:ascii="Calibri" w:hAnsi="Calibri" w:cs="TimesNewRoman"/>
          <w:sz w:val="22"/>
          <w:szCs w:val="22"/>
        </w:rPr>
        <w:t>the same region</w:t>
      </w:r>
      <w:r w:rsidR="00706ADC">
        <w:rPr>
          <w:rFonts w:ascii="Calibri" w:hAnsi="Calibri" w:cs="TimesNewRoman"/>
          <w:sz w:val="22"/>
          <w:szCs w:val="22"/>
        </w:rPr>
        <w:t xml:space="preserve"> and </w:t>
      </w:r>
      <w:r w:rsidR="00FE400A">
        <w:rPr>
          <w:rFonts w:ascii="Calibri" w:hAnsi="Calibri" w:cs="TimesNewRoman"/>
          <w:sz w:val="22"/>
          <w:szCs w:val="22"/>
        </w:rPr>
        <w:t xml:space="preserve">for the same </w:t>
      </w:r>
      <w:r w:rsidR="00706ADC">
        <w:rPr>
          <w:rFonts w:ascii="Calibri" w:hAnsi="Calibri" w:cs="TimesNewRoman"/>
          <w:sz w:val="22"/>
          <w:szCs w:val="22"/>
        </w:rPr>
        <w:t>sector</w:t>
      </w:r>
      <w:r w:rsidR="006F2E47">
        <w:rPr>
          <w:rFonts w:ascii="Calibri" w:hAnsi="Calibri" w:cs="TimesNewRoman"/>
          <w:sz w:val="22"/>
          <w:szCs w:val="22"/>
        </w:rPr>
        <w:t xml:space="preserve">.   </w:t>
      </w:r>
    </w:p>
    <w:p w14:paraId="58E3D15A" w14:textId="21A162EB" w:rsidR="008C7FF1" w:rsidRPr="00C866DB" w:rsidRDefault="008C7FF1" w:rsidP="008C7FF1">
      <w:pPr>
        <w:pStyle w:val="Heading2"/>
        <w:numPr>
          <w:ilvl w:val="0"/>
          <w:numId w:val="19"/>
        </w:numPr>
        <w:ind w:left="360"/>
        <w:rPr>
          <w:rFonts w:ascii="Calibri" w:hAnsi="Calibri"/>
        </w:rPr>
      </w:pPr>
      <w:bookmarkStart w:id="17" w:name="_Toc284565955"/>
      <w:r w:rsidRPr="00C866DB">
        <w:rPr>
          <w:rFonts w:ascii="Calibri" w:hAnsi="Calibri"/>
          <w:iCs/>
        </w:rPr>
        <w:t xml:space="preserve">Data and Parameters </w:t>
      </w:r>
      <w:r w:rsidR="00B322E9">
        <w:rPr>
          <w:rFonts w:ascii="Calibri" w:hAnsi="Calibri"/>
          <w:iCs/>
        </w:rPr>
        <w:t>N</w:t>
      </w:r>
      <w:r w:rsidRPr="00C866DB">
        <w:rPr>
          <w:rFonts w:ascii="Calibri" w:hAnsi="Calibri"/>
          <w:iCs/>
        </w:rPr>
        <w:t xml:space="preserve">ot </w:t>
      </w:r>
      <w:r w:rsidR="00B322E9">
        <w:rPr>
          <w:rFonts w:ascii="Calibri" w:hAnsi="Calibri"/>
          <w:iCs/>
        </w:rPr>
        <w:t>M</w:t>
      </w:r>
      <w:r w:rsidRPr="00C866DB">
        <w:rPr>
          <w:rFonts w:ascii="Calibri" w:hAnsi="Calibri"/>
          <w:iCs/>
        </w:rPr>
        <w:t xml:space="preserve">onitored over the </w:t>
      </w:r>
      <w:r w:rsidR="00B322E9">
        <w:rPr>
          <w:rFonts w:ascii="Calibri" w:hAnsi="Calibri"/>
          <w:iCs/>
        </w:rPr>
        <w:t>C</w:t>
      </w:r>
      <w:r w:rsidRPr="00C866DB">
        <w:rPr>
          <w:rFonts w:ascii="Calibri" w:hAnsi="Calibri"/>
          <w:iCs/>
        </w:rPr>
        <w:t xml:space="preserve">rediting </w:t>
      </w:r>
      <w:r w:rsidR="00B322E9">
        <w:rPr>
          <w:rFonts w:ascii="Calibri" w:hAnsi="Calibri"/>
          <w:iCs/>
        </w:rPr>
        <w:t>P</w:t>
      </w:r>
      <w:r w:rsidRPr="00C866DB">
        <w:rPr>
          <w:rFonts w:ascii="Calibri" w:hAnsi="Calibri"/>
          <w:iCs/>
        </w:rPr>
        <w:t>eriod</w:t>
      </w:r>
      <w:bookmarkEnd w:id="17"/>
    </w:p>
    <w:p w14:paraId="36E35571" w14:textId="36E79DF5" w:rsidR="00F3411F" w:rsidRDefault="001E1D0D" w:rsidP="009B4559">
      <w:pPr>
        <w:jc w:val="both"/>
        <w:rPr>
          <w:rFonts w:ascii="Calibri" w:hAnsi="Calibri"/>
          <w:sz w:val="22"/>
          <w:szCs w:val="22"/>
        </w:rPr>
      </w:pPr>
      <w:r w:rsidRPr="00C866DB">
        <w:rPr>
          <w:rFonts w:ascii="Calibri" w:hAnsi="Calibri"/>
          <w:sz w:val="22"/>
          <w:szCs w:val="22"/>
        </w:rPr>
        <w:t xml:space="preserve">The parameters that are fixed ex-ante </w:t>
      </w:r>
      <w:r w:rsidR="009D055B" w:rsidRPr="00C866DB">
        <w:rPr>
          <w:rFonts w:ascii="Calibri" w:hAnsi="Calibri"/>
          <w:sz w:val="22"/>
          <w:szCs w:val="22"/>
        </w:rPr>
        <w:t xml:space="preserve">(not required to be monitored over </w:t>
      </w:r>
      <w:r w:rsidR="00FE400A">
        <w:rPr>
          <w:rFonts w:ascii="Calibri" w:hAnsi="Calibri"/>
          <w:sz w:val="22"/>
          <w:szCs w:val="22"/>
        </w:rPr>
        <w:t xml:space="preserve">the </w:t>
      </w:r>
      <w:r w:rsidR="009D055B" w:rsidRPr="00C866DB">
        <w:rPr>
          <w:rFonts w:ascii="Calibri" w:hAnsi="Calibri"/>
          <w:sz w:val="22"/>
          <w:szCs w:val="22"/>
        </w:rPr>
        <w:t xml:space="preserve">crediting period) </w:t>
      </w:r>
      <w:r w:rsidRPr="00C866DB">
        <w:rPr>
          <w:rFonts w:ascii="Calibri" w:hAnsi="Calibri"/>
          <w:sz w:val="22"/>
          <w:szCs w:val="22"/>
        </w:rPr>
        <w:t xml:space="preserve">are listed in </w:t>
      </w:r>
      <w:r w:rsidR="00FE400A">
        <w:rPr>
          <w:rFonts w:ascii="Calibri" w:hAnsi="Calibri"/>
          <w:sz w:val="22"/>
          <w:szCs w:val="22"/>
        </w:rPr>
        <w:t xml:space="preserve">the </w:t>
      </w:r>
      <w:r w:rsidRPr="00C866DB">
        <w:rPr>
          <w:rFonts w:ascii="Calibri" w:hAnsi="Calibri"/>
          <w:sz w:val="22"/>
          <w:szCs w:val="22"/>
        </w:rPr>
        <w:t xml:space="preserve">table below. </w:t>
      </w:r>
    </w:p>
    <w:p w14:paraId="0DE674FA" w14:textId="58814F09" w:rsidR="00C148FB" w:rsidRPr="00D5649E" w:rsidRDefault="00C148FB" w:rsidP="00926281">
      <w:pPr>
        <w:rPr>
          <w:rFonts w:ascii="Calibri" w:hAnsi="Calibri"/>
          <w:strike/>
          <w:sz w:val="22"/>
          <w:szCs w:val="22"/>
        </w:rPr>
      </w:pPr>
    </w:p>
    <w:tbl>
      <w:tblPr>
        <w:tblStyle w:val="TableGrid"/>
        <w:tblW w:w="9918" w:type="dxa"/>
        <w:tblLook w:val="01E0" w:firstRow="1" w:lastRow="1" w:firstColumn="1" w:lastColumn="1" w:noHBand="0" w:noVBand="0"/>
      </w:tblPr>
      <w:tblGrid>
        <w:gridCol w:w="2308"/>
        <w:gridCol w:w="7610"/>
      </w:tblGrid>
      <w:tr w:rsidR="00876D76" w:rsidRPr="001A51AB" w14:paraId="5E627911" w14:textId="77777777" w:rsidTr="00706ADC">
        <w:tc>
          <w:tcPr>
            <w:tcW w:w="2308" w:type="dxa"/>
          </w:tcPr>
          <w:p w14:paraId="1691AF4C" w14:textId="77777777" w:rsidR="00876D76" w:rsidRPr="001A51AB" w:rsidRDefault="00876D76" w:rsidP="00876D76">
            <w:pPr>
              <w:rPr>
                <w:rFonts w:ascii="Calibri" w:hAnsi="Calibri"/>
                <w:b/>
                <w:sz w:val="20"/>
                <w:szCs w:val="20"/>
              </w:rPr>
            </w:pPr>
            <w:r w:rsidRPr="001A51AB">
              <w:rPr>
                <w:rFonts w:ascii="Calibri" w:hAnsi="Calibri"/>
                <w:b/>
                <w:sz w:val="20"/>
                <w:szCs w:val="20"/>
              </w:rPr>
              <w:t>Data / Parameter:</w:t>
            </w:r>
          </w:p>
        </w:tc>
        <w:tc>
          <w:tcPr>
            <w:tcW w:w="7610" w:type="dxa"/>
          </w:tcPr>
          <w:p w14:paraId="6DFEADE7" w14:textId="524EBEFB" w:rsidR="00876D76" w:rsidRPr="001A51AB" w:rsidRDefault="00876D76" w:rsidP="00876D76">
            <w:pPr>
              <w:rPr>
                <w:rFonts w:ascii="Calibri" w:hAnsi="Calibri"/>
                <w:b/>
                <w:sz w:val="20"/>
                <w:szCs w:val="20"/>
              </w:rPr>
            </w:pPr>
            <w:r w:rsidRPr="001A51AB">
              <w:rPr>
                <w:rFonts w:ascii="Calibri" w:hAnsi="Calibri"/>
                <w:sz w:val="20"/>
                <w:szCs w:val="20"/>
              </w:rPr>
              <w:t>f</w:t>
            </w:r>
            <w:r w:rsidRPr="001A51AB">
              <w:rPr>
                <w:rFonts w:ascii="Calibri" w:hAnsi="Calibri"/>
                <w:sz w:val="20"/>
                <w:szCs w:val="20"/>
                <w:vertAlign w:val="subscript"/>
              </w:rPr>
              <w:t>eq,x</w:t>
            </w:r>
          </w:p>
        </w:tc>
      </w:tr>
      <w:tr w:rsidR="00876D76" w:rsidRPr="001A51AB" w14:paraId="01BD5660" w14:textId="77777777" w:rsidTr="00706ADC">
        <w:tc>
          <w:tcPr>
            <w:tcW w:w="2308" w:type="dxa"/>
          </w:tcPr>
          <w:p w14:paraId="02CB6EA6" w14:textId="77777777" w:rsidR="00876D76" w:rsidRPr="001A51AB" w:rsidRDefault="00876D76" w:rsidP="00876D76">
            <w:pPr>
              <w:rPr>
                <w:rFonts w:ascii="Calibri" w:hAnsi="Calibri"/>
                <w:sz w:val="20"/>
                <w:szCs w:val="20"/>
              </w:rPr>
            </w:pPr>
            <w:r w:rsidRPr="001A51AB">
              <w:rPr>
                <w:rFonts w:ascii="Calibri" w:hAnsi="Calibri"/>
                <w:sz w:val="20"/>
                <w:szCs w:val="20"/>
              </w:rPr>
              <w:t>Data unit:</w:t>
            </w:r>
          </w:p>
        </w:tc>
        <w:tc>
          <w:tcPr>
            <w:tcW w:w="7610" w:type="dxa"/>
          </w:tcPr>
          <w:p w14:paraId="5160983E" w14:textId="44FCDF06" w:rsidR="00876D76" w:rsidRPr="001A51AB" w:rsidRDefault="00876D76" w:rsidP="00876D76">
            <w:pPr>
              <w:rPr>
                <w:rFonts w:ascii="Calibri" w:hAnsi="Calibri"/>
                <w:sz w:val="20"/>
                <w:szCs w:val="20"/>
              </w:rPr>
            </w:pPr>
            <w:r w:rsidRPr="001A51AB">
              <w:rPr>
                <w:rFonts w:ascii="Calibri" w:hAnsi="Calibri"/>
                <w:sz w:val="20"/>
                <w:szCs w:val="20"/>
              </w:rPr>
              <w:t>Fraction</w:t>
            </w:r>
          </w:p>
        </w:tc>
      </w:tr>
      <w:tr w:rsidR="00876D76" w:rsidRPr="001A51AB" w14:paraId="0247B4A3" w14:textId="77777777" w:rsidTr="00706ADC">
        <w:tc>
          <w:tcPr>
            <w:tcW w:w="2308" w:type="dxa"/>
          </w:tcPr>
          <w:p w14:paraId="57A74ECE" w14:textId="77777777" w:rsidR="00876D76" w:rsidRPr="001A51AB" w:rsidRDefault="00876D76" w:rsidP="00876D76">
            <w:pPr>
              <w:rPr>
                <w:rFonts w:ascii="Calibri" w:hAnsi="Calibri"/>
                <w:sz w:val="20"/>
                <w:szCs w:val="20"/>
              </w:rPr>
            </w:pPr>
            <w:r w:rsidRPr="001A51AB">
              <w:rPr>
                <w:rFonts w:ascii="Calibri" w:hAnsi="Calibri"/>
                <w:sz w:val="20"/>
                <w:szCs w:val="20"/>
              </w:rPr>
              <w:t>Description:</w:t>
            </w:r>
          </w:p>
        </w:tc>
        <w:tc>
          <w:tcPr>
            <w:tcW w:w="7610" w:type="dxa"/>
          </w:tcPr>
          <w:p w14:paraId="15C78625" w14:textId="5A06442C" w:rsidR="00876D76" w:rsidRPr="001A51AB" w:rsidRDefault="00876D76" w:rsidP="00876D76">
            <w:pPr>
              <w:rPr>
                <w:rFonts w:ascii="Calibri" w:hAnsi="Calibri"/>
                <w:sz w:val="20"/>
                <w:szCs w:val="20"/>
              </w:rPr>
            </w:pPr>
            <w:r w:rsidRPr="001A51AB">
              <w:rPr>
                <w:rFonts w:ascii="Calibri" w:hAnsi="Calibri"/>
                <w:sz w:val="20"/>
                <w:szCs w:val="20"/>
              </w:rPr>
              <w:t>Ratio of GWP</w:t>
            </w:r>
            <w:r w:rsidR="00FE400A">
              <w:rPr>
                <w:rFonts w:ascii="Calibri" w:hAnsi="Calibri"/>
                <w:sz w:val="20"/>
                <w:szCs w:val="20"/>
              </w:rPr>
              <w:t>- 20</w:t>
            </w:r>
            <w:r w:rsidRPr="001A51AB">
              <w:rPr>
                <w:rFonts w:ascii="Calibri" w:hAnsi="Calibri"/>
                <w:sz w:val="20"/>
                <w:szCs w:val="20"/>
              </w:rPr>
              <w:t xml:space="preserve"> of </w:t>
            </w:r>
            <w:r w:rsidR="00FE400A">
              <w:rPr>
                <w:rFonts w:ascii="Calibri" w:hAnsi="Calibri"/>
                <w:sz w:val="20"/>
                <w:szCs w:val="20"/>
              </w:rPr>
              <w:t>co-emitted</w:t>
            </w:r>
            <w:r w:rsidRPr="001A51AB">
              <w:rPr>
                <w:rFonts w:ascii="Calibri" w:hAnsi="Calibri"/>
                <w:sz w:val="20"/>
                <w:szCs w:val="20"/>
              </w:rPr>
              <w:t xml:space="preserve"> species </w:t>
            </w:r>
            <w:r w:rsidR="00477FC6">
              <w:rPr>
                <w:rFonts w:ascii="Calibri" w:hAnsi="Calibri"/>
                <w:sz w:val="20"/>
                <w:szCs w:val="20"/>
              </w:rPr>
              <w:t>to the</w:t>
            </w:r>
            <w:r w:rsidR="00477FC6" w:rsidRPr="001A51AB">
              <w:rPr>
                <w:rFonts w:ascii="Calibri" w:hAnsi="Calibri"/>
                <w:sz w:val="20"/>
                <w:szCs w:val="20"/>
              </w:rPr>
              <w:t xml:space="preserve"> </w:t>
            </w:r>
            <w:r w:rsidRPr="001A51AB">
              <w:rPr>
                <w:rFonts w:ascii="Calibri" w:hAnsi="Calibri"/>
                <w:sz w:val="20"/>
                <w:szCs w:val="20"/>
              </w:rPr>
              <w:t>GWP</w:t>
            </w:r>
            <w:r w:rsidR="00477FC6">
              <w:rPr>
                <w:rFonts w:ascii="Calibri" w:hAnsi="Calibri"/>
                <w:sz w:val="20"/>
                <w:szCs w:val="20"/>
              </w:rPr>
              <w:t>-20</w:t>
            </w:r>
            <w:r w:rsidRPr="001A51AB">
              <w:rPr>
                <w:rFonts w:ascii="Calibri" w:hAnsi="Calibri"/>
                <w:sz w:val="20"/>
                <w:szCs w:val="20"/>
              </w:rPr>
              <w:t xml:space="preserve"> of BC </w:t>
            </w:r>
          </w:p>
          <w:p w14:paraId="2271EFFE" w14:textId="77777777" w:rsidR="00D63433" w:rsidRPr="001A51AB" w:rsidRDefault="00D63433" w:rsidP="00876D76">
            <w:pPr>
              <w:rPr>
                <w:rFonts w:ascii="Calibri" w:hAnsi="Calibri"/>
                <w:sz w:val="20"/>
                <w:szCs w:val="20"/>
              </w:rPr>
            </w:pPr>
          </w:p>
          <w:tbl>
            <w:tblPr>
              <w:tblStyle w:val="TableGrid"/>
              <w:tblW w:w="0" w:type="auto"/>
              <w:tblLook w:val="04A0" w:firstRow="1" w:lastRow="0" w:firstColumn="1" w:lastColumn="0" w:noHBand="0" w:noVBand="1"/>
            </w:tblPr>
            <w:tblGrid>
              <w:gridCol w:w="2397"/>
              <w:gridCol w:w="2130"/>
              <w:gridCol w:w="2666"/>
            </w:tblGrid>
            <w:tr w:rsidR="00D63433" w:rsidRPr="001A51AB" w14:paraId="5E0BABBB" w14:textId="77777777" w:rsidTr="00D5649E">
              <w:tc>
                <w:tcPr>
                  <w:tcW w:w="2397" w:type="dxa"/>
                </w:tcPr>
                <w:p w14:paraId="7EECEBD7" w14:textId="2954F69D" w:rsidR="00D63433" w:rsidRPr="001A51AB" w:rsidRDefault="00D63433" w:rsidP="00876D76">
                  <w:pPr>
                    <w:rPr>
                      <w:rFonts w:ascii="Calibri" w:hAnsi="Calibri"/>
                      <w:sz w:val="20"/>
                      <w:szCs w:val="20"/>
                    </w:rPr>
                  </w:pPr>
                  <w:r w:rsidRPr="001A51AB">
                    <w:rPr>
                      <w:rFonts w:ascii="Calibri" w:hAnsi="Calibri"/>
                      <w:sz w:val="20"/>
                      <w:szCs w:val="20"/>
                    </w:rPr>
                    <w:t>Species</w:t>
                  </w:r>
                </w:p>
              </w:tc>
              <w:tc>
                <w:tcPr>
                  <w:tcW w:w="2130" w:type="dxa"/>
                </w:tcPr>
                <w:p w14:paraId="6220997B" w14:textId="03025E29" w:rsidR="00D63433" w:rsidRPr="001A51AB" w:rsidRDefault="00D63433" w:rsidP="00876D76">
                  <w:pPr>
                    <w:rPr>
                      <w:rFonts w:ascii="Calibri" w:hAnsi="Calibri"/>
                      <w:sz w:val="20"/>
                      <w:szCs w:val="20"/>
                    </w:rPr>
                  </w:pPr>
                  <w:r w:rsidRPr="001A51AB">
                    <w:rPr>
                      <w:rFonts w:ascii="Calibri" w:hAnsi="Calibri"/>
                      <w:sz w:val="20"/>
                      <w:szCs w:val="20"/>
                    </w:rPr>
                    <w:t>GWP_20</w:t>
                  </w:r>
                  <w:r w:rsidR="00425D77" w:rsidRPr="001A51AB">
                    <w:rPr>
                      <w:rFonts w:ascii="Calibri" w:hAnsi="Calibri"/>
                      <w:sz w:val="20"/>
                      <w:szCs w:val="20"/>
                    </w:rPr>
                    <w:t xml:space="preserve"> (</w:t>
                  </w:r>
                  <w:r w:rsidR="003648D3">
                    <w:rPr>
                      <w:rFonts w:ascii="Calibri" w:hAnsi="Calibri"/>
                      <w:sz w:val="20"/>
                      <w:szCs w:val="20"/>
                    </w:rPr>
                    <w:t>IPCC, 2013</w:t>
                  </w:r>
                  <w:r w:rsidR="00425D77" w:rsidRPr="001A51AB">
                    <w:rPr>
                      <w:rFonts w:ascii="Calibri" w:hAnsi="Calibri"/>
                      <w:sz w:val="20"/>
                      <w:szCs w:val="20"/>
                    </w:rPr>
                    <w:t>)</w:t>
                  </w:r>
                  <w:r w:rsidR="003648D3">
                    <w:rPr>
                      <w:rStyle w:val="FootnoteReference"/>
                      <w:rFonts w:ascii="Calibri" w:hAnsi="Calibri"/>
                      <w:sz w:val="20"/>
                      <w:szCs w:val="20"/>
                    </w:rPr>
                    <w:footnoteReference w:id="2"/>
                  </w:r>
                </w:p>
              </w:tc>
              <w:tc>
                <w:tcPr>
                  <w:tcW w:w="2666" w:type="dxa"/>
                </w:tcPr>
                <w:p w14:paraId="17ACDFA0" w14:textId="1D42E948" w:rsidR="00D63433" w:rsidRPr="001A51AB" w:rsidRDefault="00D63433" w:rsidP="00876D76">
                  <w:pPr>
                    <w:rPr>
                      <w:rFonts w:ascii="Calibri" w:hAnsi="Calibri"/>
                      <w:sz w:val="20"/>
                      <w:szCs w:val="20"/>
                    </w:rPr>
                  </w:pPr>
                  <w:r w:rsidRPr="001A51AB">
                    <w:rPr>
                      <w:rFonts w:ascii="Calibri" w:hAnsi="Calibri"/>
                      <w:sz w:val="20"/>
                      <w:szCs w:val="20"/>
                    </w:rPr>
                    <w:t>f</w:t>
                  </w:r>
                  <w:r w:rsidRPr="001A51AB">
                    <w:rPr>
                      <w:rFonts w:ascii="Calibri" w:hAnsi="Calibri"/>
                      <w:sz w:val="20"/>
                      <w:szCs w:val="20"/>
                      <w:vertAlign w:val="subscript"/>
                    </w:rPr>
                    <w:t>eq,x</w:t>
                  </w:r>
                  <w:r w:rsidR="0004581D">
                    <w:rPr>
                      <w:rFonts w:ascii="Calibri" w:hAnsi="Calibri"/>
                      <w:sz w:val="20"/>
                      <w:szCs w:val="20"/>
                      <w:vertAlign w:val="subscript"/>
                    </w:rPr>
                    <w:t xml:space="preserve"> </w:t>
                  </w:r>
                  <w:r w:rsidR="0004581D" w:rsidRPr="00D5649E">
                    <w:rPr>
                      <w:rFonts w:ascii="Calibri" w:hAnsi="Calibri"/>
                      <w:sz w:val="20"/>
                      <w:szCs w:val="20"/>
                    </w:rPr>
                    <w:t>(</w:t>
                  </w:r>
                  <w:r w:rsidR="00C73CCD">
                    <w:rPr>
                      <w:rFonts w:ascii="Calibri" w:hAnsi="Calibri"/>
                      <w:sz w:val="20"/>
                      <w:szCs w:val="20"/>
                    </w:rPr>
                    <w:t xml:space="preserve">i.e., </w:t>
                  </w:r>
                  <w:r w:rsidR="0004581D">
                    <w:rPr>
                      <w:rFonts w:ascii="Calibri" w:hAnsi="Calibri"/>
                      <w:sz w:val="20"/>
                      <w:szCs w:val="20"/>
                    </w:rPr>
                    <w:t>GWP</w:t>
                  </w:r>
                  <w:r w:rsidR="0004581D" w:rsidRPr="00D5649E">
                    <w:rPr>
                      <w:rFonts w:ascii="Calibri" w:hAnsi="Calibri"/>
                      <w:sz w:val="20"/>
                      <w:szCs w:val="20"/>
                      <w:vertAlign w:val="subscript"/>
                    </w:rPr>
                    <w:t>species</w:t>
                  </w:r>
                  <w:r w:rsidR="0004581D">
                    <w:rPr>
                      <w:rFonts w:ascii="Calibri" w:hAnsi="Calibri"/>
                      <w:sz w:val="20"/>
                      <w:szCs w:val="20"/>
                      <w:vertAlign w:val="subscript"/>
                    </w:rPr>
                    <w:t>,</w:t>
                  </w:r>
                  <w:r w:rsidR="0004581D" w:rsidRPr="00D5649E">
                    <w:rPr>
                      <w:rFonts w:ascii="Calibri" w:hAnsi="Calibri"/>
                      <w:sz w:val="20"/>
                      <w:szCs w:val="20"/>
                      <w:vertAlign w:val="subscript"/>
                    </w:rPr>
                    <w:t>x</w:t>
                  </w:r>
                  <w:r w:rsidR="0004581D">
                    <w:rPr>
                      <w:rFonts w:ascii="Calibri" w:hAnsi="Calibri"/>
                      <w:sz w:val="20"/>
                      <w:szCs w:val="20"/>
                    </w:rPr>
                    <w:t>/GWP</w:t>
                  </w:r>
                  <w:r w:rsidR="0004581D" w:rsidRPr="00D5649E">
                    <w:rPr>
                      <w:rFonts w:ascii="Calibri" w:hAnsi="Calibri"/>
                      <w:sz w:val="20"/>
                      <w:szCs w:val="20"/>
                      <w:vertAlign w:val="subscript"/>
                    </w:rPr>
                    <w:t>BC</w:t>
                  </w:r>
                  <w:r w:rsidR="0004581D">
                    <w:rPr>
                      <w:rFonts w:ascii="Calibri" w:hAnsi="Calibri"/>
                      <w:sz w:val="20"/>
                      <w:szCs w:val="20"/>
                    </w:rPr>
                    <w:t>)</w:t>
                  </w:r>
                </w:p>
              </w:tc>
            </w:tr>
            <w:tr w:rsidR="00D63433" w:rsidRPr="001A51AB" w14:paraId="6DEB65BA" w14:textId="77777777" w:rsidTr="00D5649E">
              <w:tc>
                <w:tcPr>
                  <w:tcW w:w="2397" w:type="dxa"/>
                </w:tcPr>
                <w:p w14:paraId="4ED7A756" w14:textId="1FA364F6" w:rsidR="00D63433" w:rsidRPr="001A51AB" w:rsidRDefault="00D63433" w:rsidP="00876D76">
                  <w:pPr>
                    <w:rPr>
                      <w:rFonts w:ascii="Calibri" w:hAnsi="Calibri"/>
                      <w:sz w:val="20"/>
                      <w:szCs w:val="20"/>
                    </w:rPr>
                  </w:pPr>
                  <w:r w:rsidRPr="001A51AB">
                    <w:rPr>
                      <w:rFonts w:ascii="Calibri" w:hAnsi="Calibri"/>
                      <w:sz w:val="20"/>
                      <w:szCs w:val="20"/>
                    </w:rPr>
                    <w:t>BC</w:t>
                  </w:r>
                </w:p>
              </w:tc>
              <w:tc>
                <w:tcPr>
                  <w:tcW w:w="2130" w:type="dxa"/>
                </w:tcPr>
                <w:p w14:paraId="423B7797" w14:textId="5A64EF68" w:rsidR="00D63433" w:rsidRPr="001A51AB" w:rsidRDefault="00D63433" w:rsidP="00876D76">
                  <w:pPr>
                    <w:rPr>
                      <w:rFonts w:ascii="Calibri" w:hAnsi="Calibri"/>
                      <w:sz w:val="20"/>
                      <w:szCs w:val="20"/>
                    </w:rPr>
                  </w:pPr>
                  <w:r w:rsidRPr="001A51AB">
                    <w:rPr>
                      <w:rFonts w:ascii="Calibri" w:hAnsi="Calibri"/>
                      <w:sz w:val="20"/>
                      <w:szCs w:val="20"/>
                    </w:rPr>
                    <w:t>2421</w:t>
                  </w:r>
                </w:p>
              </w:tc>
              <w:tc>
                <w:tcPr>
                  <w:tcW w:w="2666" w:type="dxa"/>
                </w:tcPr>
                <w:p w14:paraId="7E67C487" w14:textId="6D4151E7" w:rsidR="00D63433" w:rsidRPr="001A51AB" w:rsidRDefault="00D63433" w:rsidP="00876D76">
                  <w:pPr>
                    <w:rPr>
                      <w:rFonts w:ascii="Calibri" w:hAnsi="Calibri"/>
                      <w:sz w:val="20"/>
                      <w:szCs w:val="20"/>
                    </w:rPr>
                  </w:pPr>
                  <w:r w:rsidRPr="001A51AB">
                    <w:rPr>
                      <w:rFonts w:ascii="Calibri" w:hAnsi="Calibri"/>
                      <w:sz w:val="20"/>
                      <w:szCs w:val="20"/>
                    </w:rPr>
                    <w:t>1.000</w:t>
                  </w:r>
                </w:p>
              </w:tc>
            </w:tr>
            <w:tr w:rsidR="00D63433" w:rsidRPr="001A51AB" w14:paraId="3D56CEF1" w14:textId="77777777" w:rsidTr="00D5649E">
              <w:tc>
                <w:tcPr>
                  <w:tcW w:w="2397" w:type="dxa"/>
                </w:tcPr>
                <w:p w14:paraId="00C7FE07" w14:textId="20BED551" w:rsidR="00D63433" w:rsidRPr="001A51AB" w:rsidRDefault="00D63433" w:rsidP="00876D76">
                  <w:pPr>
                    <w:rPr>
                      <w:rFonts w:ascii="Calibri" w:hAnsi="Calibri"/>
                      <w:sz w:val="20"/>
                      <w:szCs w:val="20"/>
                    </w:rPr>
                  </w:pPr>
                  <w:r w:rsidRPr="001A51AB">
                    <w:rPr>
                      <w:rFonts w:ascii="Calibri" w:hAnsi="Calibri"/>
                      <w:sz w:val="20"/>
                      <w:szCs w:val="20"/>
                    </w:rPr>
                    <w:t>OC</w:t>
                  </w:r>
                </w:p>
              </w:tc>
              <w:tc>
                <w:tcPr>
                  <w:tcW w:w="2130" w:type="dxa"/>
                </w:tcPr>
                <w:p w14:paraId="136904E6" w14:textId="540A5379" w:rsidR="00D63433" w:rsidRPr="001A51AB" w:rsidRDefault="00D63433" w:rsidP="00876D76">
                  <w:pPr>
                    <w:rPr>
                      <w:rFonts w:ascii="Calibri" w:hAnsi="Calibri"/>
                      <w:sz w:val="20"/>
                      <w:szCs w:val="20"/>
                    </w:rPr>
                  </w:pPr>
                  <w:r w:rsidRPr="001A51AB">
                    <w:rPr>
                      <w:rFonts w:ascii="Calibri" w:hAnsi="Calibri"/>
                      <w:sz w:val="20"/>
                      <w:szCs w:val="20"/>
                    </w:rPr>
                    <w:t>-244</w:t>
                  </w:r>
                </w:p>
              </w:tc>
              <w:tc>
                <w:tcPr>
                  <w:tcW w:w="2666" w:type="dxa"/>
                </w:tcPr>
                <w:p w14:paraId="3EEDA16E" w14:textId="4B5320DC" w:rsidR="00D63433" w:rsidRPr="001A51AB" w:rsidRDefault="00D63433" w:rsidP="00876D76">
                  <w:pPr>
                    <w:rPr>
                      <w:rFonts w:ascii="Calibri" w:hAnsi="Calibri"/>
                      <w:sz w:val="20"/>
                      <w:szCs w:val="20"/>
                    </w:rPr>
                  </w:pPr>
                  <w:r w:rsidRPr="001A51AB">
                    <w:rPr>
                      <w:rFonts w:ascii="Calibri" w:hAnsi="Calibri"/>
                      <w:sz w:val="20"/>
                      <w:szCs w:val="20"/>
                    </w:rPr>
                    <w:t>-0.10</w:t>
                  </w:r>
                  <w:r w:rsidR="00A719C1">
                    <w:rPr>
                      <w:rFonts w:ascii="Calibri" w:hAnsi="Calibri"/>
                      <w:sz w:val="20"/>
                      <w:szCs w:val="20"/>
                    </w:rPr>
                    <w:t>0</w:t>
                  </w:r>
                </w:p>
              </w:tc>
            </w:tr>
            <w:tr w:rsidR="00D63433" w:rsidRPr="001A51AB" w14:paraId="04256776" w14:textId="77777777" w:rsidTr="00D5649E">
              <w:tc>
                <w:tcPr>
                  <w:tcW w:w="2397" w:type="dxa"/>
                </w:tcPr>
                <w:p w14:paraId="464DCAC4" w14:textId="1AB13403" w:rsidR="00D63433" w:rsidRPr="001A51AB" w:rsidRDefault="00D63433" w:rsidP="00876D76">
                  <w:pPr>
                    <w:rPr>
                      <w:rFonts w:ascii="Calibri" w:hAnsi="Calibri"/>
                      <w:sz w:val="20"/>
                      <w:szCs w:val="20"/>
                    </w:rPr>
                  </w:pPr>
                  <w:r w:rsidRPr="001A51AB">
                    <w:rPr>
                      <w:rFonts w:ascii="Calibri" w:hAnsi="Calibri"/>
                      <w:sz w:val="20"/>
                      <w:szCs w:val="20"/>
                    </w:rPr>
                    <w:t>CO</w:t>
                  </w:r>
                </w:p>
              </w:tc>
              <w:tc>
                <w:tcPr>
                  <w:tcW w:w="2130" w:type="dxa"/>
                </w:tcPr>
                <w:p w14:paraId="3168AB87" w14:textId="1B2515BC" w:rsidR="00D63433" w:rsidRPr="001A51AB" w:rsidRDefault="00D63433" w:rsidP="00876D76">
                  <w:pPr>
                    <w:rPr>
                      <w:rFonts w:ascii="Calibri" w:hAnsi="Calibri"/>
                      <w:sz w:val="20"/>
                      <w:szCs w:val="20"/>
                    </w:rPr>
                  </w:pPr>
                  <w:r w:rsidRPr="001A51AB">
                    <w:rPr>
                      <w:rFonts w:ascii="Calibri" w:hAnsi="Calibri"/>
                      <w:sz w:val="20"/>
                      <w:szCs w:val="20"/>
                    </w:rPr>
                    <w:t>5.9</w:t>
                  </w:r>
                </w:p>
              </w:tc>
              <w:tc>
                <w:tcPr>
                  <w:tcW w:w="2666" w:type="dxa"/>
                </w:tcPr>
                <w:p w14:paraId="17892A38" w14:textId="78BF7B13" w:rsidR="00D63433" w:rsidRPr="001A51AB" w:rsidRDefault="00D63433" w:rsidP="00876D76">
                  <w:pPr>
                    <w:rPr>
                      <w:rFonts w:ascii="Calibri" w:hAnsi="Calibri"/>
                      <w:sz w:val="20"/>
                      <w:szCs w:val="20"/>
                    </w:rPr>
                  </w:pPr>
                  <w:r w:rsidRPr="001A51AB">
                    <w:rPr>
                      <w:rFonts w:ascii="Calibri" w:hAnsi="Calibri"/>
                      <w:sz w:val="20"/>
                      <w:szCs w:val="20"/>
                    </w:rPr>
                    <w:t>0.002</w:t>
                  </w:r>
                </w:p>
              </w:tc>
            </w:tr>
            <w:tr w:rsidR="00D63433" w:rsidRPr="001A51AB" w14:paraId="138F3E4E" w14:textId="77777777" w:rsidTr="00D5649E">
              <w:tc>
                <w:tcPr>
                  <w:tcW w:w="2397" w:type="dxa"/>
                </w:tcPr>
                <w:p w14:paraId="29FEC76D" w14:textId="64E1876E" w:rsidR="00D63433" w:rsidRPr="001A51AB" w:rsidRDefault="00D63433" w:rsidP="00876D76">
                  <w:pPr>
                    <w:rPr>
                      <w:rFonts w:ascii="Calibri" w:hAnsi="Calibri"/>
                      <w:sz w:val="20"/>
                      <w:szCs w:val="20"/>
                    </w:rPr>
                  </w:pPr>
                  <w:r w:rsidRPr="001A51AB">
                    <w:rPr>
                      <w:rFonts w:ascii="Calibri" w:hAnsi="Calibri"/>
                      <w:sz w:val="20"/>
                      <w:szCs w:val="20"/>
                    </w:rPr>
                    <w:t>NOx</w:t>
                  </w:r>
                </w:p>
              </w:tc>
              <w:tc>
                <w:tcPr>
                  <w:tcW w:w="2130" w:type="dxa"/>
                </w:tcPr>
                <w:p w14:paraId="2E3564DC" w14:textId="3B1566CB" w:rsidR="00D63433" w:rsidRPr="001A51AB" w:rsidRDefault="00D63433" w:rsidP="00876D76">
                  <w:pPr>
                    <w:rPr>
                      <w:rFonts w:ascii="Calibri" w:hAnsi="Calibri"/>
                      <w:sz w:val="20"/>
                      <w:szCs w:val="20"/>
                    </w:rPr>
                  </w:pPr>
                  <w:r w:rsidRPr="001A51AB">
                    <w:rPr>
                      <w:rFonts w:ascii="Calibri" w:hAnsi="Calibri"/>
                      <w:sz w:val="20"/>
                      <w:szCs w:val="20"/>
                    </w:rPr>
                    <w:t>16.7</w:t>
                  </w:r>
                </w:p>
              </w:tc>
              <w:tc>
                <w:tcPr>
                  <w:tcW w:w="2666" w:type="dxa"/>
                </w:tcPr>
                <w:p w14:paraId="516B119B" w14:textId="3F155FCC" w:rsidR="00D63433" w:rsidRPr="001A51AB" w:rsidRDefault="00D63433" w:rsidP="00876D76">
                  <w:pPr>
                    <w:rPr>
                      <w:rFonts w:ascii="Calibri" w:hAnsi="Calibri"/>
                      <w:sz w:val="20"/>
                      <w:szCs w:val="20"/>
                    </w:rPr>
                  </w:pPr>
                  <w:r w:rsidRPr="001A51AB">
                    <w:rPr>
                      <w:rFonts w:ascii="Calibri" w:hAnsi="Calibri"/>
                      <w:sz w:val="20"/>
                      <w:szCs w:val="20"/>
                    </w:rPr>
                    <w:t>0.007</w:t>
                  </w:r>
                </w:p>
              </w:tc>
            </w:tr>
            <w:tr w:rsidR="00D63433" w:rsidRPr="001A51AB" w14:paraId="0761B0A6" w14:textId="77777777" w:rsidTr="00D5649E">
              <w:tc>
                <w:tcPr>
                  <w:tcW w:w="2397" w:type="dxa"/>
                </w:tcPr>
                <w:p w14:paraId="7955E563" w14:textId="3208FE16" w:rsidR="00D63433" w:rsidRPr="001A51AB" w:rsidRDefault="00D63433" w:rsidP="00876D76">
                  <w:pPr>
                    <w:rPr>
                      <w:rFonts w:ascii="Calibri" w:hAnsi="Calibri"/>
                      <w:sz w:val="20"/>
                      <w:szCs w:val="20"/>
                    </w:rPr>
                  </w:pPr>
                  <w:r w:rsidRPr="001A51AB">
                    <w:rPr>
                      <w:rFonts w:ascii="Calibri" w:hAnsi="Calibri"/>
                      <w:sz w:val="20"/>
                      <w:szCs w:val="20"/>
                    </w:rPr>
                    <w:t>VOCs</w:t>
                  </w:r>
                </w:p>
              </w:tc>
              <w:tc>
                <w:tcPr>
                  <w:tcW w:w="2130" w:type="dxa"/>
                </w:tcPr>
                <w:p w14:paraId="6F4E09DD" w14:textId="1E0857D4" w:rsidR="00D63433" w:rsidRPr="001A51AB" w:rsidRDefault="00D63433" w:rsidP="00876D76">
                  <w:pPr>
                    <w:rPr>
                      <w:rFonts w:ascii="Calibri" w:hAnsi="Calibri"/>
                      <w:sz w:val="20"/>
                      <w:szCs w:val="20"/>
                    </w:rPr>
                  </w:pPr>
                  <w:r w:rsidRPr="001A51AB">
                    <w:rPr>
                      <w:rFonts w:ascii="Calibri" w:hAnsi="Calibri"/>
                      <w:sz w:val="20"/>
                      <w:szCs w:val="20"/>
                    </w:rPr>
                    <w:t>14</w:t>
                  </w:r>
                </w:p>
              </w:tc>
              <w:tc>
                <w:tcPr>
                  <w:tcW w:w="2666" w:type="dxa"/>
                </w:tcPr>
                <w:p w14:paraId="1FDD49B7" w14:textId="411E1E95" w:rsidR="00D63433" w:rsidRPr="001A51AB" w:rsidRDefault="00D63433" w:rsidP="00876D76">
                  <w:pPr>
                    <w:rPr>
                      <w:rFonts w:ascii="Calibri" w:hAnsi="Calibri"/>
                      <w:sz w:val="20"/>
                      <w:szCs w:val="20"/>
                    </w:rPr>
                  </w:pPr>
                  <w:r w:rsidRPr="001A51AB">
                    <w:rPr>
                      <w:rFonts w:ascii="Calibri" w:hAnsi="Calibri"/>
                      <w:sz w:val="20"/>
                      <w:szCs w:val="20"/>
                    </w:rPr>
                    <w:t>0.006</w:t>
                  </w:r>
                </w:p>
              </w:tc>
            </w:tr>
            <w:tr w:rsidR="00D63433" w:rsidRPr="001A51AB" w14:paraId="69DEE5B0" w14:textId="77777777" w:rsidTr="00D5649E">
              <w:tc>
                <w:tcPr>
                  <w:tcW w:w="2397" w:type="dxa"/>
                </w:tcPr>
                <w:p w14:paraId="3D97FA78" w14:textId="63704394" w:rsidR="00D63433" w:rsidRPr="001A51AB" w:rsidRDefault="00425D77" w:rsidP="00876D76">
                  <w:pPr>
                    <w:rPr>
                      <w:rFonts w:ascii="Calibri" w:hAnsi="Calibri"/>
                      <w:sz w:val="20"/>
                      <w:szCs w:val="20"/>
                    </w:rPr>
                  </w:pPr>
                  <w:r w:rsidRPr="001A51AB">
                    <w:rPr>
                      <w:rFonts w:ascii="Calibri" w:hAnsi="Calibri"/>
                      <w:sz w:val="20"/>
                      <w:szCs w:val="20"/>
                    </w:rPr>
                    <w:t>SO</w:t>
                  </w:r>
                  <w:r w:rsidR="009C3048" w:rsidRPr="00506C9B">
                    <w:rPr>
                      <w:rFonts w:ascii="Calibri" w:hAnsi="Calibri"/>
                      <w:sz w:val="20"/>
                      <w:szCs w:val="20"/>
                      <w:vertAlign w:val="subscript"/>
                    </w:rPr>
                    <w:t>4</w:t>
                  </w:r>
                  <w:r w:rsidR="009C3048">
                    <w:rPr>
                      <w:rFonts w:ascii="Calibri" w:hAnsi="Calibri"/>
                      <w:sz w:val="20"/>
                      <w:szCs w:val="20"/>
                      <w:vertAlign w:val="superscript"/>
                    </w:rPr>
                    <w:t>-2</w:t>
                  </w:r>
                </w:p>
              </w:tc>
              <w:tc>
                <w:tcPr>
                  <w:tcW w:w="2130" w:type="dxa"/>
                </w:tcPr>
                <w:p w14:paraId="0A70B55F" w14:textId="0B03EF06" w:rsidR="00D63433" w:rsidRPr="001A51AB" w:rsidRDefault="00425D77" w:rsidP="00876D76">
                  <w:pPr>
                    <w:rPr>
                      <w:rFonts w:ascii="Calibri" w:hAnsi="Calibri"/>
                      <w:sz w:val="20"/>
                      <w:szCs w:val="20"/>
                    </w:rPr>
                  </w:pPr>
                  <w:r w:rsidRPr="001A51AB">
                    <w:rPr>
                      <w:rFonts w:ascii="Calibri" w:hAnsi="Calibri"/>
                      <w:sz w:val="20"/>
                      <w:szCs w:val="20"/>
                    </w:rPr>
                    <w:t>-141</w:t>
                  </w:r>
                </w:p>
              </w:tc>
              <w:tc>
                <w:tcPr>
                  <w:tcW w:w="2666" w:type="dxa"/>
                </w:tcPr>
                <w:p w14:paraId="20EAC6F2" w14:textId="64DD754E" w:rsidR="00D63433" w:rsidRPr="001A51AB" w:rsidRDefault="00425D77" w:rsidP="00876D76">
                  <w:pPr>
                    <w:rPr>
                      <w:rFonts w:ascii="Calibri" w:hAnsi="Calibri"/>
                      <w:sz w:val="20"/>
                      <w:szCs w:val="20"/>
                    </w:rPr>
                  </w:pPr>
                  <w:r w:rsidRPr="001A51AB">
                    <w:rPr>
                      <w:rFonts w:ascii="Calibri" w:hAnsi="Calibri"/>
                      <w:sz w:val="20"/>
                      <w:szCs w:val="20"/>
                    </w:rPr>
                    <w:t>-0.0</w:t>
                  </w:r>
                  <w:r w:rsidR="00A719C1">
                    <w:rPr>
                      <w:rFonts w:ascii="Calibri" w:hAnsi="Calibri"/>
                      <w:sz w:val="20"/>
                      <w:szCs w:val="20"/>
                    </w:rPr>
                    <w:t>58</w:t>
                  </w:r>
                </w:p>
              </w:tc>
            </w:tr>
          </w:tbl>
          <w:p w14:paraId="48871BF0" w14:textId="7E2AACD1" w:rsidR="00D63433" w:rsidRPr="001A51AB" w:rsidRDefault="00425D77" w:rsidP="009B4559">
            <w:pPr>
              <w:rPr>
                <w:rFonts w:ascii="Calibri" w:hAnsi="Calibri"/>
                <w:sz w:val="20"/>
                <w:szCs w:val="20"/>
              </w:rPr>
            </w:pPr>
            <w:r w:rsidRPr="001A51AB">
              <w:rPr>
                <w:rFonts w:ascii="Calibri" w:hAnsi="Calibri"/>
                <w:sz w:val="20"/>
                <w:szCs w:val="20"/>
              </w:rPr>
              <w:t xml:space="preserve">“-“ </w:t>
            </w:r>
            <w:r w:rsidR="00477FC6">
              <w:rPr>
                <w:rFonts w:ascii="Calibri" w:hAnsi="Calibri"/>
                <w:sz w:val="20"/>
                <w:szCs w:val="20"/>
              </w:rPr>
              <w:t>A negative s</w:t>
            </w:r>
            <w:r w:rsidRPr="001A51AB">
              <w:rPr>
                <w:rFonts w:ascii="Calibri" w:hAnsi="Calibri"/>
                <w:sz w:val="20"/>
                <w:szCs w:val="20"/>
              </w:rPr>
              <w:t>ign</w:t>
            </w:r>
            <w:r w:rsidR="00477FC6">
              <w:rPr>
                <w:rFonts w:ascii="Calibri" w:hAnsi="Calibri"/>
                <w:sz w:val="20"/>
                <w:szCs w:val="20"/>
              </w:rPr>
              <w:t xml:space="preserve"> indicate</w:t>
            </w:r>
            <w:r w:rsidRPr="001A51AB">
              <w:rPr>
                <w:rFonts w:ascii="Calibri" w:hAnsi="Calibri"/>
                <w:sz w:val="20"/>
                <w:szCs w:val="20"/>
              </w:rPr>
              <w:t xml:space="preserve">s that </w:t>
            </w:r>
            <w:r w:rsidR="00477FC6">
              <w:rPr>
                <w:rFonts w:ascii="Calibri" w:hAnsi="Calibri"/>
                <w:sz w:val="20"/>
                <w:szCs w:val="20"/>
              </w:rPr>
              <w:t xml:space="preserve">emission of the </w:t>
            </w:r>
            <w:r w:rsidRPr="001A51AB">
              <w:rPr>
                <w:rFonts w:ascii="Calibri" w:hAnsi="Calibri"/>
                <w:sz w:val="20"/>
                <w:szCs w:val="20"/>
              </w:rPr>
              <w:t xml:space="preserve">species leads to cooling of the </w:t>
            </w:r>
            <w:r w:rsidR="00477FC6">
              <w:rPr>
                <w:rFonts w:ascii="Calibri" w:hAnsi="Calibri"/>
                <w:sz w:val="20"/>
                <w:szCs w:val="20"/>
              </w:rPr>
              <w:t>surface</w:t>
            </w:r>
            <w:r w:rsidR="00B322E9">
              <w:rPr>
                <w:rFonts w:ascii="Calibri" w:hAnsi="Calibri"/>
                <w:sz w:val="20"/>
                <w:szCs w:val="20"/>
              </w:rPr>
              <w:t>-</w:t>
            </w:r>
            <w:r w:rsidR="00477FC6">
              <w:rPr>
                <w:rFonts w:ascii="Calibri" w:hAnsi="Calibri"/>
                <w:sz w:val="20"/>
                <w:szCs w:val="20"/>
              </w:rPr>
              <w:t xml:space="preserve"> troposphere system</w:t>
            </w:r>
            <w:r w:rsidRPr="001A51AB">
              <w:rPr>
                <w:rFonts w:ascii="Calibri" w:hAnsi="Calibri"/>
                <w:sz w:val="20"/>
                <w:szCs w:val="20"/>
              </w:rPr>
              <w:t xml:space="preserve">. </w:t>
            </w:r>
          </w:p>
        </w:tc>
      </w:tr>
      <w:tr w:rsidR="00876D76" w:rsidRPr="001A51AB" w14:paraId="1B581281" w14:textId="77777777" w:rsidTr="00706ADC">
        <w:tc>
          <w:tcPr>
            <w:tcW w:w="2308" w:type="dxa"/>
          </w:tcPr>
          <w:p w14:paraId="13E97AA7" w14:textId="77777777" w:rsidR="00876D76" w:rsidRPr="001A51AB" w:rsidRDefault="00876D76" w:rsidP="00876D76">
            <w:pPr>
              <w:rPr>
                <w:rFonts w:ascii="Calibri" w:hAnsi="Calibri"/>
                <w:sz w:val="20"/>
                <w:szCs w:val="20"/>
              </w:rPr>
            </w:pPr>
            <w:r w:rsidRPr="001A51AB">
              <w:rPr>
                <w:rFonts w:ascii="Calibri" w:hAnsi="Calibri"/>
                <w:sz w:val="20"/>
                <w:szCs w:val="20"/>
              </w:rPr>
              <w:t>Source of data:</w:t>
            </w:r>
          </w:p>
        </w:tc>
        <w:tc>
          <w:tcPr>
            <w:tcW w:w="7610" w:type="dxa"/>
          </w:tcPr>
          <w:p w14:paraId="7F131D4D" w14:textId="6831DD69" w:rsidR="00876D76" w:rsidRPr="001A51AB" w:rsidRDefault="00876D76" w:rsidP="001A51AB">
            <w:pPr>
              <w:rPr>
                <w:rFonts w:ascii="Calibri" w:hAnsi="Calibri"/>
                <w:sz w:val="20"/>
                <w:szCs w:val="20"/>
              </w:rPr>
            </w:pPr>
            <w:r w:rsidRPr="001A51AB">
              <w:rPr>
                <w:rFonts w:ascii="Calibri" w:hAnsi="Calibri"/>
                <w:sz w:val="20"/>
                <w:szCs w:val="20"/>
              </w:rPr>
              <w:t xml:space="preserve">IPCC </w:t>
            </w:r>
            <w:r w:rsidR="001A51AB">
              <w:rPr>
                <w:rFonts w:ascii="Calibri" w:hAnsi="Calibri"/>
                <w:sz w:val="20"/>
                <w:szCs w:val="20"/>
              </w:rPr>
              <w:t xml:space="preserve">global average </w:t>
            </w:r>
            <w:r w:rsidRPr="001A51AB">
              <w:rPr>
                <w:rFonts w:ascii="Calibri" w:hAnsi="Calibri"/>
                <w:sz w:val="20"/>
                <w:szCs w:val="20"/>
              </w:rPr>
              <w:t xml:space="preserve">defaults or regional </w:t>
            </w:r>
            <w:r w:rsidR="00D63433" w:rsidRPr="001A51AB">
              <w:rPr>
                <w:rFonts w:ascii="Calibri" w:hAnsi="Calibri"/>
                <w:sz w:val="20"/>
                <w:szCs w:val="20"/>
              </w:rPr>
              <w:t xml:space="preserve">values based on </w:t>
            </w:r>
            <w:r w:rsidR="001A51AB" w:rsidRPr="00270A5A">
              <w:rPr>
                <w:rFonts w:ascii="Calibri" w:hAnsi="Calibri"/>
                <w:sz w:val="20"/>
                <w:szCs w:val="20"/>
              </w:rPr>
              <w:t>credible published literature</w:t>
            </w:r>
          </w:p>
        </w:tc>
      </w:tr>
      <w:tr w:rsidR="00876D76" w:rsidRPr="001A51AB" w14:paraId="56D5C56F" w14:textId="77777777" w:rsidTr="00706ADC">
        <w:tc>
          <w:tcPr>
            <w:tcW w:w="2308" w:type="dxa"/>
          </w:tcPr>
          <w:p w14:paraId="1CCA9856" w14:textId="77777777" w:rsidR="00876D76" w:rsidRPr="001A51AB" w:rsidRDefault="00876D76" w:rsidP="00876D76">
            <w:pPr>
              <w:rPr>
                <w:rFonts w:ascii="Calibri" w:hAnsi="Calibri"/>
                <w:sz w:val="20"/>
                <w:szCs w:val="20"/>
              </w:rPr>
            </w:pPr>
            <w:r w:rsidRPr="001A51AB">
              <w:rPr>
                <w:rFonts w:ascii="Calibri" w:hAnsi="Calibri"/>
                <w:sz w:val="20"/>
                <w:szCs w:val="20"/>
              </w:rPr>
              <w:t>Any comment:</w:t>
            </w:r>
          </w:p>
        </w:tc>
        <w:tc>
          <w:tcPr>
            <w:tcW w:w="7610" w:type="dxa"/>
          </w:tcPr>
          <w:p w14:paraId="2342DAEF" w14:textId="081C936B" w:rsidR="00876D76" w:rsidRPr="001A51AB" w:rsidRDefault="00876D76" w:rsidP="00876D76">
            <w:pPr>
              <w:rPr>
                <w:rFonts w:ascii="Calibri" w:hAnsi="Calibri"/>
                <w:sz w:val="20"/>
                <w:szCs w:val="20"/>
              </w:rPr>
            </w:pPr>
          </w:p>
        </w:tc>
      </w:tr>
    </w:tbl>
    <w:p w14:paraId="2458E5B5" w14:textId="77777777" w:rsidR="00110A1E" w:rsidRPr="00A612D1" w:rsidRDefault="00110A1E" w:rsidP="002E343C"/>
    <w:tbl>
      <w:tblPr>
        <w:tblStyle w:val="TableGrid"/>
        <w:tblW w:w="9882" w:type="dxa"/>
        <w:tblLook w:val="01E0" w:firstRow="1" w:lastRow="1" w:firstColumn="1" w:lastColumn="1" w:noHBand="0" w:noVBand="0"/>
      </w:tblPr>
      <w:tblGrid>
        <w:gridCol w:w="2308"/>
        <w:gridCol w:w="7574"/>
      </w:tblGrid>
      <w:tr w:rsidR="00110A1E" w:rsidRPr="001A51AB" w14:paraId="247C65F6" w14:textId="77777777" w:rsidTr="00110A1E">
        <w:tc>
          <w:tcPr>
            <w:tcW w:w="2308" w:type="dxa"/>
          </w:tcPr>
          <w:p w14:paraId="794ED6A3" w14:textId="77777777" w:rsidR="00110A1E" w:rsidRPr="001A51AB" w:rsidRDefault="00110A1E" w:rsidP="00110A1E">
            <w:pPr>
              <w:rPr>
                <w:rFonts w:ascii="Calibri" w:hAnsi="Calibri"/>
                <w:b/>
                <w:sz w:val="20"/>
                <w:szCs w:val="20"/>
              </w:rPr>
            </w:pPr>
            <w:r w:rsidRPr="001A51AB">
              <w:rPr>
                <w:rFonts w:ascii="Calibri" w:hAnsi="Calibri"/>
                <w:b/>
                <w:sz w:val="20"/>
                <w:szCs w:val="20"/>
              </w:rPr>
              <w:t>Data / Parameter:</w:t>
            </w:r>
          </w:p>
        </w:tc>
        <w:tc>
          <w:tcPr>
            <w:tcW w:w="7574" w:type="dxa"/>
          </w:tcPr>
          <w:p w14:paraId="608D36CE" w14:textId="6912657C" w:rsidR="00110A1E" w:rsidRPr="001A51AB" w:rsidRDefault="00A612D1" w:rsidP="00110A1E">
            <w:pPr>
              <w:rPr>
                <w:rFonts w:ascii="Calibri" w:hAnsi="Calibri"/>
                <w:b/>
                <w:sz w:val="20"/>
                <w:szCs w:val="20"/>
              </w:rPr>
            </w:pPr>
            <w:r>
              <w:rPr>
                <w:rFonts w:ascii="Calibri" w:hAnsi="Calibri"/>
                <w:b/>
                <w:sz w:val="20"/>
                <w:szCs w:val="20"/>
              </w:rPr>
              <w:t>A</w:t>
            </w:r>
            <w:r w:rsidR="00110A1E">
              <w:rPr>
                <w:rFonts w:ascii="Calibri" w:hAnsi="Calibri"/>
                <w:b/>
                <w:sz w:val="20"/>
                <w:szCs w:val="20"/>
              </w:rPr>
              <w:t>F</w:t>
            </w:r>
            <w:r w:rsidR="00110A1E" w:rsidRPr="00E15171">
              <w:rPr>
                <w:rFonts w:ascii="Calibri" w:hAnsi="Calibri"/>
                <w:b/>
                <w:sz w:val="20"/>
                <w:szCs w:val="20"/>
                <w:vertAlign w:val="subscript"/>
              </w:rPr>
              <w:t>b</w:t>
            </w:r>
            <w:r w:rsidR="002E343C">
              <w:rPr>
                <w:rFonts w:ascii="Calibri" w:hAnsi="Calibri"/>
                <w:b/>
                <w:sz w:val="20"/>
                <w:szCs w:val="20"/>
                <w:vertAlign w:val="subscript"/>
              </w:rPr>
              <w:t>,BC</w:t>
            </w:r>
          </w:p>
        </w:tc>
      </w:tr>
      <w:tr w:rsidR="00110A1E" w:rsidRPr="001A51AB" w14:paraId="5DB8FE58" w14:textId="77777777" w:rsidTr="00110A1E">
        <w:tc>
          <w:tcPr>
            <w:tcW w:w="2308" w:type="dxa"/>
          </w:tcPr>
          <w:p w14:paraId="53606223" w14:textId="77777777" w:rsidR="00110A1E" w:rsidRPr="001A51AB" w:rsidRDefault="00110A1E" w:rsidP="00110A1E">
            <w:pPr>
              <w:rPr>
                <w:rFonts w:ascii="Calibri" w:hAnsi="Calibri"/>
                <w:sz w:val="20"/>
                <w:szCs w:val="20"/>
              </w:rPr>
            </w:pPr>
            <w:r w:rsidRPr="001A51AB">
              <w:rPr>
                <w:rFonts w:ascii="Calibri" w:hAnsi="Calibri"/>
                <w:sz w:val="20"/>
                <w:szCs w:val="20"/>
              </w:rPr>
              <w:t>Data unit:</w:t>
            </w:r>
          </w:p>
        </w:tc>
        <w:tc>
          <w:tcPr>
            <w:tcW w:w="7574" w:type="dxa"/>
          </w:tcPr>
          <w:p w14:paraId="33A1B567" w14:textId="77777777" w:rsidR="00110A1E" w:rsidRPr="001A51AB" w:rsidRDefault="00110A1E" w:rsidP="00110A1E">
            <w:pPr>
              <w:rPr>
                <w:rFonts w:ascii="Calibri" w:hAnsi="Calibri"/>
                <w:sz w:val="20"/>
                <w:szCs w:val="20"/>
              </w:rPr>
            </w:pPr>
            <w:r>
              <w:rPr>
                <w:rFonts w:ascii="Calibri" w:hAnsi="Calibri"/>
                <w:sz w:val="20"/>
                <w:szCs w:val="20"/>
              </w:rPr>
              <w:t>-</w:t>
            </w:r>
          </w:p>
        </w:tc>
      </w:tr>
      <w:tr w:rsidR="00110A1E" w:rsidRPr="001A51AB" w14:paraId="12E078FD" w14:textId="77777777" w:rsidTr="00110A1E">
        <w:tc>
          <w:tcPr>
            <w:tcW w:w="2308" w:type="dxa"/>
          </w:tcPr>
          <w:p w14:paraId="1D024C37" w14:textId="77777777" w:rsidR="00110A1E" w:rsidRPr="001A51AB" w:rsidRDefault="00110A1E" w:rsidP="00110A1E">
            <w:pPr>
              <w:rPr>
                <w:rFonts w:ascii="Calibri" w:hAnsi="Calibri"/>
                <w:sz w:val="20"/>
                <w:szCs w:val="20"/>
              </w:rPr>
            </w:pPr>
            <w:r w:rsidRPr="001A51AB">
              <w:rPr>
                <w:rFonts w:ascii="Calibri" w:hAnsi="Calibri"/>
                <w:sz w:val="20"/>
                <w:szCs w:val="20"/>
              </w:rPr>
              <w:t>Description:</w:t>
            </w:r>
          </w:p>
        </w:tc>
        <w:tc>
          <w:tcPr>
            <w:tcW w:w="7574" w:type="dxa"/>
          </w:tcPr>
          <w:p w14:paraId="7C329013" w14:textId="475C82E6" w:rsidR="00110A1E" w:rsidRDefault="002E343C" w:rsidP="00110A1E">
            <w:pPr>
              <w:rPr>
                <w:rFonts w:ascii="Calibri" w:hAnsi="Calibri"/>
                <w:sz w:val="20"/>
                <w:szCs w:val="20"/>
              </w:rPr>
            </w:pPr>
            <w:r>
              <w:rPr>
                <w:rFonts w:ascii="Calibri" w:hAnsi="Calibri"/>
                <w:sz w:val="20"/>
                <w:szCs w:val="20"/>
              </w:rPr>
              <w:t xml:space="preserve">Adjustment </w:t>
            </w:r>
            <w:r w:rsidR="00110A1E">
              <w:rPr>
                <w:rFonts w:ascii="Calibri" w:hAnsi="Calibri"/>
                <w:sz w:val="20"/>
                <w:szCs w:val="20"/>
              </w:rPr>
              <w:t xml:space="preserve">factor to account </w:t>
            </w:r>
            <w:r>
              <w:rPr>
                <w:rFonts w:ascii="Calibri" w:hAnsi="Calibri"/>
                <w:sz w:val="20"/>
                <w:szCs w:val="20"/>
              </w:rPr>
              <w:t xml:space="preserve">for any bias in laboratory </w:t>
            </w:r>
            <w:r w:rsidR="005022DD">
              <w:rPr>
                <w:rFonts w:ascii="Calibri" w:hAnsi="Calibri"/>
                <w:sz w:val="20"/>
                <w:szCs w:val="20"/>
              </w:rPr>
              <w:t>vs.</w:t>
            </w:r>
            <w:r>
              <w:rPr>
                <w:rFonts w:ascii="Calibri" w:hAnsi="Calibri"/>
                <w:sz w:val="20"/>
                <w:szCs w:val="20"/>
              </w:rPr>
              <w:t xml:space="preserve"> field -testing</w:t>
            </w:r>
            <w:r w:rsidDel="002E343C">
              <w:rPr>
                <w:rFonts w:ascii="Calibri" w:hAnsi="Calibri"/>
                <w:sz w:val="20"/>
                <w:szCs w:val="20"/>
              </w:rPr>
              <w:t xml:space="preserve"> </w:t>
            </w:r>
            <w:r>
              <w:rPr>
                <w:rFonts w:ascii="Calibri" w:hAnsi="Calibri"/>
                <w:sz w:val="20"/>
                <w:szCs w:val="20"/>
              </w:rPr>
              <w:t>for BC emission factor for baseline technology.</w:t>
            </w:r>
          </w:p>
          <w:p w14:paraId="3ACE2EA6" w14:textId="43168DDE" w:rsidR="00110A1E" w:rsidRPr="001A51AB" w:rsidRDefault="002E343C" w:rsidP="00FC6569">
            <w:pPr>
              <w:rPr>
                <w:rFonts w:ascii="Calibri" w:hAnsi="Calibri"/>
                <w:sz w:val="20"/>
                <w:szCs w:val="20"/>
              </w:rPr>
            </w:pPr>
            <w:r>
              <w:rPr>
                <w:rFonts w:ascii="Calibri" w:hAnsi="Calibri"/>
                <w:sz w:val="20"/>
                <w:szCs w:val="20"/>
              </w:rPr>
              <w:t xml:space="preserve">- </w:t>
            </w:r>
            <w:r w:rsidRPr="00BB314E">
              <w:rPr>
                <w:rFonts w:ascii="Calibri" w:hAnsi="Calibri"/>
                <w:sz w:val="20"/>
                <w:szCs w:val="20"/>
              </w:rPr>
              <w:t>If determined by carrying out laboratory testing</w:t>
            </w:r>
            <w:r>
              <w:rPr>
                <w:rFonts w:ascii="Calibri" w:hAnsi="Calibri"/>
                <w:sz w:val="20"/>
                <w:szCs w:val="20"/>
              </w:rPr>
              <w:t>,</w:t>
            </w:r>
            <w:r w:rsidRPr="00BB314E">
              <w:rPr>
                <w:rFonts w:ascii="Calibri" w:hAnsi="Calibri"/>
                <w:sz w:val="20"/>
                <w:szCs w:val="20"/>
              </w:rPr>
              <w:t xml:space="preserve"> apply </w:t>
            </w:r>
            <w:r w:rsidR="00FC6569" w:rsidRPr="00EC27C2">
              <w:rPr>
                <w:rFonts w:ascii="Calibri" w:hAnsi="Calibri"/>
                <w:sz w:val="20"/>
                <w:szCs w:val="20"/>
                <w:highlight w:val="yellow"/>
              </w:rPr>
              <w:t>…..</w:t>
            </w:r>
            <w:r>
              <w:rPr>
                <w:rFonts w:ascii="Calibri" w:hAnsi="Calibri"/>
                <w:sz w:val="20"/>
                <w:szCs w:val="20"/>
              </w:rPr>
              <w:t xml:space="preserve"> otherwise apply 1.0</w:t>
            </w:r>
            <w:r w:rsidR="005022DD">
              <w:rPr>
                <w:rFonts w:ascii="Calibri" w:hAnsi="Calibri"/>
                <w:sz w:val="20"/>
                <w:szCs w:val="20"/>
              </w:rPr>
              <w:t xml:space="preserve"> if field tests are done</w:t>
            </w:r>
            <w:r w:rsidR="00A05CD0">
              <w:rPr>
                <w:rFonts w:ascii="Calibri" w:hAnsi="Calibri"/>
                <w:sz w:val="20"/>
                <w:szCs w:val="20"/>
              </w:rPr>
              <w:t>.</w:t>
            </w:r>
          </w:p>
        </w:tc>
      </w:tr>
      <w:tr w:rsidR="00110A1E" w:rsidRPr="001A51AB" w14:paraId="3BD84C40" w14:textId="77777777" w:rsidTr="00110A1E">
        <w:tc>
          <w:tcPr>
            <w:tcW w:w="2308" w:type="dxa"/>
          </w:tcPr>
          <w:p w14:paraId="488E3DDA" w14:textId="77777777" w:rsidR="00110A1E" w:rsidRPr="001A51AB" w:rsidRDefault="00110A1E" w:rsidP="00110A1E">
            <w:pPr>
              <w:rPr>
                <w:rFonts w:ascii="Calibri" w:hAnsi="Calibri"/>
                <w:sz w:val="20"/>
                <w:szCs w:val="20"/>
              </w:rPr>
            </w:pPr>
            <w:r w:rsidRPr="001A51AB">
              <w:rPr>
                <w:rFonts w:ascii="Calibri" w:hAnsi="Calibri"/>
                <w:sz w:val="20"/>
                <w:szCs w:val="20"/>
              </w:rPr>
              <w:t>Source of data:</w:t>
            </w:r>
          </w:p>
        </w:tc>
        <w:tc>
          <w:tcPr>
            <w:tcW w:w="7574" w:type="dxa"/>
          </w:tcPr>
          <w:p w14:paraId="13E7BA07" w14:textId="57F51BBC" w:rsidR="00110A1E" w:rsidRPr="001A51AB" w:rsidRDefault="00110A1E" w:rsidP="00110A1E">
            <w:pPr>
              <w:rPr>
                <w:rFonts w:ascii="Calibri" w:hAnsi="Calibri"/>
                <w:sz w:val="20"/>
                <w:szCs w:val="20"/>
              </w:rPr>
            </w:pPr>
          </w:p>
        </w:tc>
      </w:tr>
      <w:tr w:rsidR="00110A1E" w:rsidRPr="001A51AB" w14:paraId="59A59E15" w14:textId="77777777" w:rsidTr="00110A1E">
        <w:tc>
          <w:tcPr>
            <w:tcW w:w="2308" w:type="dxa"/>
          </w:tcPr>
          <w:p w14:paraId="73F20572" w14:textId="77777777" w:rsidR="00110A1E" w:rsidRPr="001A51AB" w:rsidRDefault="00110A1E" w:rsidP="00110A1E">
            <w:pPr>
              <w:rPr>
                <w:rFonts w:ascii="Calibri" w:hAnsi="Calibri"/>
                <w:sz w:val="20"/>
                <w:szCs w:val="20"/>
              </w:rPr>
            </w:pPr>
            <w:r w:rsidRPr="001A51AB">
              <w:rPr>
                <w:rFonts w:ascii="Calibri" w:hAnsi="Calibri"/>
                <w:sz w:val="20"/>
                <w:szCs w:val="20"/>
              </w:rPr>
              <w:t>Any comment:</w:t>
            </w:r>
          </w:p>
        </w:tc>
        <w:tc>
          <w:tcPr>
            <w:tcW w:w="7574" w:type="dxa"/>
          </w:tcPr>
          <w:p w14:paraId="26C7CA38" w14:textId="37F6072B" w:rsidR="00110A1E" w:rsidRPr="001A51AB" w:rsidRDefault="00110A1E" w:rsidP="00110A1E">
            <w:pPr>
              <w:rPr>
                <w:rFonts w:ascii="Calibri" w:hAnsi="Calibri"/>
                <w:sz w:val="20"/>
                <w:szCs w:val="20"/>
              </w:rPr>
            </w:pPr>
          </w:p>
        </w:tc>
      </w:tr>
    </w:tbl>
    <w:p w14:paraId="41AE805E" w14:textId="77777777" w:rsidR="00110A1E" w:rsidRPr="004C5D56" w:rsidRDefault="00110A1E" w:rsidP="00EC27C2"/>
    <w:tbl>
      <w:tblPr>
        <w:tblStyle w:val="TableGrid"/>
        <w:tblW w:w="9882" w:type="dxa"/>
        <w:tblLook w:val="01E0" w:firstRow="1" w:lastRow="1" w:firstColumn="1" w:lastColumn="1" w:noHBand="0" w:noVBand="0"/>
      </w:tblPr>
      <w:tblGrid>
        <w:gridCol w:w="2308"/>
        <w:gridCol w:w="7574"/>
      </w:tblGrid>
      <w:tr w:rsidR="00110A1E" w:rsidRPr="001A51AB" w14:paraId="3FC76FBD" w14:textId="77777777" w:rsidTr="00110A1E">
        <w:tc>
          <w:tcPr>
            <w:tcW w:w="2308" w:type="dxa"/>
          </w:tcPr>
          <w:p w14:paraId="5E7F6FD6" w14:textId="77777777" w:rsidR="00110A1E" w:rsidRPr="001A51AB" w:rsidRDefault="00110A1E" w:rsidP="00110A1E">
            <w:pPr>
              <w:rPr>
                <w:rFonts w:ascii="Calibri" w:hAnsi="Calibri"/>
                <w:b/>
                <w:sz w:val="20"/>
                <w:szCs w:val="20"/>
              </w:rPr>
            </w:pPr>
            <w:r w:rsidRPr="001A51AB">
              <w:rPr>
                <w:rFonts w:ascii="Calibri" w:hAnsi="Calibri"/>
                <w:b/>
                <w:sz w:val="20"/>
                <w:szCs w:val="20"/>
              </w:rPr>
              <w:t>Data / Parameter:</w:t>
            </w:r>
          </w:p>
        </w:tc>
        <w:tc>
          <w:tcPr>
            <w:tcW w:w="7574" w:type="dxa"/>
          </w:tcPr>
          <w:p w14:paraId="59F24ED7" w14:textId="0A16C7F1" w:rsidR="00110A1E" w:rsidRPr="001A51AB" w:rsidRDefault="00A612D1" w:rsidP="00110A1E">
            <w:pPr>
              <w:rPr>
                <w:rFonts w:ascii="Calibri" w:hAnsi="Calibri"/>
                <w:b/>
                <w:sz w:val="20"/>
                <w:szCs w:val="20"/>
              </w:rPr>
            </w:pPr>
            <w:r>
              <w:rPr>
                <w:rFonts w:ascii="Calibri" w:hAnsi="Calibri"/>
                <w:b/>
                <w:sz w:val="20"/>
                <w:szCs w:val="20"/>
              </w:rPr>
              <w:t>A</w:t>
            </w:r>
            <w:r w:rsidR="00110A1E">
              <w:rPr>
                <w:rFonts w:ascii="Calibri" w:hAnsi="Calibri"/>
                <w:b/>
                <w:sz w:val="20"/>
                <w:szCs w:val="20"/>
              </w:rPr>
              <w:t>F</w:t>
            </w:r>
            <w:r w:rsidR="00110A1E" w:rsidRPr="00E15171">
              <w:rPr>
                <w:rFonts w:ascii="Calibri" w:hAnsi="Calibri"/>
                <w:b/>
                <w:sz w:val="20"/>
                <w:szCs w:val="20"/>
                <w:vertAlign w:val="subscript"/>
              </w:rPr>
              <w:t>p</w:t>
            </w:r>
            <w:r w:rsidR="002E343C">
              <w:rPr>
                <w:rFonts w:ascii="Calibri" w:hAnsi="Calibri"/>
                <w:b/>
                <w:sz w:val="20"/>
                <w:szCs w:val="20"/>
                <w:vertAlign w:val="subscript"/>
              </w:rPr>
              <w:t>,BC</w:t>
            </w:r>
          </w:p>
        </w:tc>
      </w:tr>
      <w:tr w:rsidR="00110A1E" w:rsidRPr="001A51AB" w14:paraId="39BDE86A" w14:textId="77777777" w:rsidTr="00110A1E">
        <w:tc>
          <w:tcPr>
            <w:tcW w:w="2308" w:type="dxa"/>
          </w:tcPr>
          <w:p w14:paraId="61167322" w14:textId="77777777" w:rsidR="00110A1E" w:rsidRPr="001A51AB" w:rsidRDefault="00110A1E" w:rsidP="00110A1E">
            <w:pPr>
              <w:rPr>
                <w:rFonts w:ascii="Calibri" w:hAnsi="Calibri"/>
                <w:sz w:val="20"/>
                <w:szCs w:val="20"/>
              </w:rPr>
            </w:pPr>
            <w:r w:rsidRPr="001A51AB">
              <w:rPr>
                <w:rFonts w:ascii="Calibri" w:hAnsi="Calibri"/>
                <w:sz w:val="20"/>
                <w:szCs w:val="20"/>
              </w:rPr>
              <w:t>Data unit:</w:t>
            </w:r>
          </w:p>
        </w:tc>
        <w:tc>
          <w:tcPr>
            <w:tcW w:w="7574" w:type="dxa"/>
          </w:tcPr>
          <w:p w14:paraId="354BD883" w14:textId="77777777" w:rsidR="00110A1E" w:rsidRPr="001A51AB" w:rsidRDefault="00110A1E" w:rsidP="00110A1E">
            <w:pPr>
              <w:rPr>
                <w:rFonts w:ascii="Calibri" w:hAnsi="Calibri"/>
                <w:sz w:val="20"/>
                <w:szCs w:val="20"/>
              </w:rPr>
            </w:pPr>
            <w:r>
              <w:rPr>
                <w:rFonts w:ascii="Calibri" w:hAnsi="Calibri"/>
                <w:sz w:val="20"/>
                <w:szCs w:val="20"/>
              </w:rPr>
              <w:t>-</w:t>
            </w:r>
          </w:p>
        </w:tc>
      </w:tr>
      <w:tr w:rsidR="00110A1E" w:rsidRPr="001A51AB" w14:paraId="57BDA242" w14:textId="77777777" w:rsidTr="00110A1E">
        <w:tc>
          <w:tcPr>
            <w:tcW w:w="2308" w:type="dxa"/>
          </w:tcPr>
          <w:p w14:paraId="458A07A5" w14:textId="77777777" w:rsidR="00110A1E" w:rsidRPr="001A51AB" w:rsidRDefault="00110A1E" w:rsidP="00110A1E">
            <w:pPr>
              <w:rPr>
                <w:rFonts w:ascii="Calibri" w:hAnsi="Calibri"/>
                <w:sz w:val="20"/>
                <w:szCs w:val="20"/>
              </w:rPr>
            </w:pPr>
            <w:r w:rsidRPr="001A51AB">
              <w:rPr>
                <w:rFonts w:ascii="Calibri" w:hAnsi="Calibri"/>
                <w:sz w:val="20"/>
                <w:szCs w:val="20"/>
              </w:rPr>
              <w:t>Description:</w:t>
            </w:r>
          </w:p>
        </w:tc>
        <w:tc>
          <w:tcPr>
            <w:tcW w:w="7574" w:type="dxa"/>
          </w:tcPr>
          <w:p w14:paraId="3DB33B83" w14:textId="77777777" w:rsidR="002E343C" w:rsidRDefault="002E343C" w:rsidP="00110A1E">
            <w:pPr>
              <w:rPr>
                <w:rFonts w:ascii="Calibri" w:hAnsi="Calibri"/>
                <w:sz w:val="20"/>
                <w:szCs w:val="20"/>
              </w:rPr>
            </w:pPr>
            <w:r>
              <w:rPr>
                <w:rFonts w:ascii="Calibri" w:hAnsi="Calibri"/>
                <w:sz w:val="20"/>
                <w:szCs w:val="20"/>
              </w:rPr>
              <w:t xml:space="preserve">Adjustment factor to account for any bias in laboratory and field testing to determine the BC emission factor for project technology. </w:t>
            </w:r>
          </w:p>
          <w:p w14:paraId="43E8DEF1" w14:textId="79EA01C7" w:rsidR="00110A1E" w:rsidRPr="001A51AB" w:rsidRDefault="002E343C" w:rsidP="00110A1E">
            <w:pPr>
              <w:rPr>
                <w:rFonts w:ascii="Calibri" w:hAnsi="Calibri"/>
                <w:sz w:val="20"/>
                <w:szCs w:val="20"/>
              </w:rPr>
            </w:pPr>
            <w:r>
              <w:rPr>
                <w:rFonts w:ascii="Calibri" w:hAnsi="Calibri"/>
                <w:sz w:val="20"/>
                <w:szCs w:val="20"/>
              </w:rPr>
              <w:t xml:space="preserve">- </w:t>
            </w:r>
            <w:r w:rsidRPr="00BB314E">
              <w:rPr>
                <w:rFonts w:ascii="Calibri" w:hAnsi="Calibri"/>
                <w:sz w:val="20"/>
                <w:szCs w:val="20"/>
              </w:rPr>
              <w:t>If determined by carrying out laboratory testing</w:t>
            </w:r>
            <w:r>
              <w:rPr>
                <w:rFonts w:ascii="Calibri" w:hAnsi="Calibri"/>
                <w:sz w:val="20"/>
                <w:szCs w:val="20"/>
              </w:rPr>
              <w:t>,</w:t>
            </w:r>
            <w:r w:rsidRPr="00BB314E">
              <w:rPr>
                <w:rFonts w:ascii="Calibri" w:hAnsi="Calibri"/>
                <w:sz w:val="20"/>
                <w:szCs w:val="20"/>
              </w:rPr>
              <w:t xml:space="preserve"> apply </w:t>
            </w:r>
            <w:r w:rsidR="00FC6569" w:rsidRPr="00EC27C2">
              <w:rPr>
                <w:rFonts w:ascii="Calibri" w:hAnsi="Calibri"/>
                <w:sz w:val="20"/>
                <w:szCs w:val="20"/>
                <w:highlight w:val="yellow"/>
              </w:rPr>
              <w:t>….</w:t>
            </w:r>
            <w:r>
              <w:rPr>
                <w:rFonts w:ascii="Calibri" w:hAnsi="Calibri"/>
                <w:sz w:val="20"/>
                <w:szCs w:val="20"/>
              </w:rPr>
              <w:t>; otherwise apply 1.0</w:t>
            </w:r>
            <w:r w:rsidR="005022DD">
              <w:rPr>
                <w:rFonts w:ascii="Calibri" w:hAnsi="Calibri"/>
                <w:sz w:val="20"/>
                <w:szCs w:val="20"/>
              </w:rPr>
              <w:t xml:space="preserve"> if field tests are done</w:t>
            </w:r>
            <w:r w:rsidR="00A05CD0">
              <w:rPr>
                <w:rFonts w:ascii="Calibri" w:hAnsi="Calibri"/>
                <w:sz w:val="20"/>
                <w:szCs w:val="20"/>
              </w:rPr>
              <w:t>.</w:t>
            </w:r>
          </w:p>
        </w:tc>
      </w:tr>
      <w:tr w:rsidR="00110A1E" w:rsidRPr="001A51AB" w14:paraId="6FA3CBBB" w14:textId="77777777" w:rsidTr="00110A1E">
        <w:tc>
          <w:tcPr>
            <w:tcW w:w="2308" w:type="dxa"/>
          </w:tcPr>
          <w:p w14:paraId="2106AE99" w14:textId="77777777" w:rsidR="00110A1E" w:rsidRPr="001A51AB" w:rsidRDefault="00110A1E" w:rsidP="00110A1E">
            <w:pPr>
              <w:rPr>
                <w:rFonts w:ascii="Calibri" w:hAnsi="Calibri"/>
                <w:sz w:val="20"/>
                <w:szCs w:val="20"/>
              </w:rPr>
            </w:pPr>
            <w:r w:rsidRPr="001A51AB">
              <w:rPr>
                <w:rFonts w:ascii="Calibri" w:hAnsi="Calibri"/>
                <w:sz w:val="20"/>
                <w:szCs w:val="20"/>
              </w:rPr>
              <w:t>Source of data:</w:t>
            </w:r>
          </w:p>
        </w:tc>
        <w:tc>
          <w:tcPr>
            <w:tcW w:w="7574" w:type="dxa"/>
          </w:tcPr>
          <w:p w14:paraId="1864D749" w14:textId="577D68F9" w:rsidR="00110A1E" w:rsidRPr="001A51AB" w:rsidRDefault="00110A1E" w:rsidP="00110A1E">
            <w:pPr>
              <w:rPr>
                <w:rFonts w:ascii="Calibri" w:hAnsi="Calibri"/>
                <w:sz w:val="20"/>
                <w:szCs w:val="20"/>
              </w:rPr>
            </w:pPr>
          </w:p>
        </w:tc>
      </w:tr>
      <w:tr w:rsidR="00110A1E" w:rsidRPr="001A51AB" w14:paraId="02717121" w14:textId="77777777" w:rsidTr="00110A1E">
        <w:tc>
          <w:tcPr>
            <w:tcW w:w="2308" w:type="dxa"/>
          </w:tcPr>
          <w:p w14:paraId="79CBB852" w14:textId="77777777" w:rsidR="00110A1E" w:rsidRPr="001A51AB" w:rsidRDefault="00110A1E" w:rsidP="00110A1E">
            <w:pPr>
              <w:rPr>
                <w:rFonts w:ascii="Calibri" w:hAnsi="Calibri"/>
                <w:sz w:val="20"/>
                <w:szCs w:val="20"/>
              </w:rPr>
            </w:pPr>
            <w:r w:rsidRPr="001A51AB">
              <w:rPr>
                <w:rFonts w:ascii="Calibri" w:hAnsi="Calibri"/>
                <w:sz w:val="20"/>
                <w:szCs w:val="20"/>
              </w:rPr>
              <w:t>Any comment:</w:t>
            </w:r>
          </w:p>
        </w:tc>
        <w:tc>
          <w:tcPr>
            <w:tcW w:w="7574" w:type="dxa"/>
          </w:tcPr>
          <w:p w14:paraId="176B1781" w14:textId="78AEA20E" w:rsidR="00110A1E" w:rsidRPr="001A51AB" w:rsidRDefault="00110A1E" w:rsidP="001F47F4">
            <w:pPr>
              <w:rPr>
                <w:rFonts w:ascii="Calibri" w:hAnsi="Calibri"/>
                <w:sz w:val="20"/>
                <w:szCs w:val="20"/>
              </w:rPr>
            </w:pPr>
          </w:p>
        </w:tc>
      </w:tr>
    </w:tbl>
    <w:p w14:paraId="241020C5" w14:textId="16EA3EC6" w:rsidR="008C7FF1" w:rsidRPr="005723EC" w:rsidRDefault="008C7FF1" w:rsidP="000C07C3">
      <w:pPr>
        <w:pStyle w:val="Heading1"/>
        <w:rPr>
          <w:szCs w:val="22"/>
        </w:rPr>
      </w:pPr>
      <w:bookmarkStart w:id="18" w:name="_Toc284565956"/>
      <w:r w:rsidRPr="00C866DB">
        <w:t>Section</w:t>
      </w:r>
      <w:r w:rsidR="00787B9C">
        <w:t xml:space="preserve"> III</w:t>
      </w:r>
      <w:r w:rsidRPr="00C866DB">
        <w:t>:  Monitoring Methodology</w:t>
      </w:r>
      <w:bookmarkEnd w:id="18"/>
    </w:p>
    <w:p w14:paraId="19C5EDE0" w14:textId="77777777" w:rsidR="008C7FF1" w:rsidRPr="000C07C3" w:rsidRDefault="008C7FF1" w:rsidP="008C7FF1">
      <w:pPr>
        <w:pStyle w:val="Heading2"/>
        <w:keepLines w:val="0"/>
        <w:numPr>
          <w:ilvl w:val="0"/>
          <w:numId w:val="20"/>
        </w:numPr>
        <w:spacing w:before="240" w:after="60"/>
        <w:rPr>
          <w:rFonts w:ascii="Calibri" w:hAnsi="Calibri"/>
          <w:iCs/>
        </w:rPr>
      </w:pPr>
      <w:bookmarkStart w:id="19" w:name="_Toc185138691"/>
      <w:bookmarkStart w:id="20" w:name="_Toc164150170"/>
      <w:bookmarkStart w:id="21" w:name="_Toc284565957"/>
      <w:r w:rsidRPr="000C07C3">
        <w:rPr>
          <w:rFonts w:ascii="Calibri" w:hAnsi="Calibri"/>
          <w:iCs/>
        </w:rPr>
        <w:t>Monitoring Procedure</w:t>
      </w:r>
      <w:bookmarkEnd w:id="19"/>
      <w:bookmarkEnd w:id="20"/>
      <w:bookmarkEnd w:id="21"/>
    </w:p>
    <w:p w14:paraId="0A15131E" w14:textId="747DCBBE" w:rsidR="008C7FF1" w:rsidRDefault="00D452F6" w:rsidP="009E11B8">
      <w:pPr>
        <w:keepNext/>
        <w:rPr>
          <w:rFonts w:ascii="Calibri" w:hAnsi="Calibri"/>
          <w:sz w:val="22"/>
          <w:szCs w:val="22"/>
        </w:rPr>
      </w:pPr>
      <w:r w:rsidRPr="009A182D">
        <w:rPr>
          <w:rFonts w:ascii="Calibri" w:hAnsi="Calibri"/>
          <w:sz w:val="22"/>
          <w:szCs w:val="22"/>
        </w:rPr>
        <w:t xml:space="preserve">A total sales record and project database </w:t>
      </w:r>
      <w:r w:rsidR="00A05CD0">
        <w:rPr>
          <w:rFonts w:ascii="Calibri" w:hAnsi="Calibri"/>
          <w:sz w:val="22"/>
          <w:szCs w:val="22"/>
        </w:rPr>
        <w:t>must</w:t>
      </w:r>
      <w:r w:rsidR="00A612D1">
        <w:rPr>
          <w:rFonts w:ascii="Calibri" w:hAnsi="Calibri"/>
          <w:sz w:val="22"/>
          <w:szCs w:val="22"/>
        </w:rPr>
        <w:t xml:space="preserve"> be </w:t>
      </w:r>
      <w:r w:rsidRPr="009A182D">
        <w:rPr>
          <w:rFonts w:ascii="Calibri" w:hAnsi="Calibri"/>
          <w:sz w:val="22"/>
          <w:szCs w:val="22"/>
        </w:rPr>
        <w:t>continuously</w:t>
      </w:r>
      <w:r w:rsidR="00A612D1" w:rsidRPr="009A182D">
        <w:rPr>
          <w:rFonts w:ascii="Calibri" w:hAnsi="Calibri"/>
          <w:sz w:val="22"/>
          <w:szCs w:val="22"/>
        </w:rPr>
        <w:t xml:space="preserve"> maintained</w:t>
      </w:r>
      <w:r w:rsidRPr="009A182D">
        <w:rPr>
          <w:rFonts w:ascii="Calibri" w:hAnsi="Calibri"/>
          <w:sz w:val="22"/>
          <w:szCs w:val="22"/>
        </w:rPr>
        <w:t xml:space="preserve">.  For each project scenario a monitoring survey and usage survey </w:t>
      </w:r>
      <w:r w:rsidR="00A05CD0">
        <w:rPr>
          <w:rFonts w:ascii="Calibri" w:hAnsi="Calibri"/>
          <w:sz w:val="22"/>
          <w:szCs w:val="22"/>
        </w:rPr>
        <w:t>must</w:t>
      </w:r>
      <w:r w:rsidR="00A612D1">
        <w:rPr>
          <w:rFonts w:ascii="Calibri" w:hAnsi="Calibri"/>
          <w:sz w:val="22"/>
          <w:szCs w:val="22"/>
        </w:rPr>
        <w:t xml:space="preserve"> be</w:t>
      </w:r>
      <w:r w:rsidR="00A612D1" w:rsidRPr="009A182D">
        <w:rPr>
          <w:rFonts w:ascii="Calibri" w:hAnsi="Calibri"/>
          <w:sz w:val="22"/>
          <w:szCs w:val="22"/>
        </w:rPr>
        <w:t xml:space="preserve"> </w:t>
      </w:r>
      <w:r w:rsidRPr="009A182D">
        <w:rPr>
          <w:rFonts w:ascii="Calibri" w:hAnsi="Calibri"/>
          <w:sz w:val="22"/>
          <w:szCs w:val="22"/>
        </w:rPr>
        <w:t xml:space="preserve">conducted annually to update monitoring parameters over </w:t>
      </w:r>
      <w:r w:rsidR="00A612D1">
        <w:rPr>
          <w:rFonts w:ascii="Calibri" w:hAnsi="Calibri"/>
          <w:sz w:val="22"/>
          <w:szCs w:val="22"/>
        </w:rPr>
        <w:t>the crediting period of the project</w:t>
      </w:r>
      <w:r w:rsidRPr="009A182D">
        <w:rPr>
          <w:rFonts w:ascii="Calibri" w:hAnsi="Calibri"/>
          <w:sz w:val="22"/>
          <w:szCs w:val="22"/>
        </w:rPr>
        <w:t xml:space="preserve">.  For each baseline and project scenario the BFT and PFT </w:t>
      </w:r>
      <w:r w:rsidR="00A612D1">
        <w:rPr>
          <w:rFonts w:ascii="Calibri" w:hAnsi="Calibri"/>
          <w:sz w:val="22"/>
          <w:szCs w:val="22"/>
        </w:rPr>
        <w:t xml:space="preserve">must be </w:t>
      </w:r>
      <w:r w:rsidRPr="009A182D">
        <w:rPr>
          <w:rFonts w:ascii="Calibri" w:hAnsi="Calibri"/>
          <w:sz w:val="22"/>
          <w:szCs w:val="22"/>
        </w:rPr>
        <w:t xml:space="preserve">updated every two years, respectively, except in cases of </w:t>
      </w:r>
      <w:r w:rsidR="00A612D1">
        <w:rPr>
          <w:rFonts w:ascii="Calibri" w:hAnsi="Calibri"/>
          <w:sz w:val="22"/>
          <w:szCs w:val="22"/>
        </w:rPr>
        <w:t xml:space="preserve">a </w:t>
      </w:r>
      <w:r w:rsidRPr="009A182D">
        <w:rPr>
          <w:rFonts w:ascii="Calibri" w:hAnsi="Calibri"/>
          <w:sz w:val="22"/>
          <w:szCs w:val="22"/>
        </w:rPr>
        <w:t xml:space="preserve">fixed baseline </w:t>
      </w:r>
      <w:r w:rsidR="00300626">
        <w:rPr>
          <w:rFonts w:ascii="Calibri" w:hAnsi="Calibri"/>
          <w:sz w:val="22"/>
          <w:szCs w:val="22"/>
        </w:rPr>
        <w:t xml:space="preserve">where there is </w:t>
      </w:r>
      <w:r w:rsidRPr="009A182D">
        <w:rPr>
          <w:rFonts w:ascii="Calibri" w:hAnsi="Calibri"/>
          <w:sz w:val="22"/>
          <w:szCs w:val="22"/>
        </w:rPr>
        <w:t xml:space="preserve">no need for a BFT. </w:t>
      </w:r>
      <w:r w:rsidR="009E11B8" w:rsidRPr="009A182D">
        <w:rPr>
          <w:rFonts w:ascii="Calibri" w:hAnsi="Calibri"/>
          <w:sz w:val="22"/>
          <w:szCs w:val="22"/>
        </w:rPr>
        <w:t xml:space="preserve"> Further guidelines for monitoring, performance </w:t>
      </w:r>
      <w:r w:rsidR="00D76F02">
        <w:rPr>
          <w:rFonts w:ascii="Calibri" w:hAnsi="Calibri"/>
          <w:sz w:val="22"/>
          <w:szCs w:val="22"/>
        </w:rPr>
        <w:t>tests</w:t>
      </w:r>
      <w:r w:rsidR="00D76F02" w:rsidRPr="009A182D">
        <w:rPr>
          <w:rFonts w:ascii="Calibri" w:hAnsi="Calibri"/>
          <w:sz w:val="22"/>
          <w:szCs w:val="22"/>
        </w:rPr>
        <w:t xml:space="preserve"> </w:t>
      </w:r>
      <w:r w:rsidR="009E11B8" w:rsidRPr="009A182D">
        <w:rPr>
          <w:rFonts w:ascii="Calibri" w:hAnsi="Calibri"/>
          <w:sz w:val="22"/>
          <w:szCs w:val="22"/>
        </w:rPr>
        <w:t xml:space="preserve">and other studies are provided </w:t>
      </w:r>
      <w:r w:rsidR="00A05CD0">
        <w:rPr>
          <w:rFonts w:ascii="Calibri" w:hAnsi="Calibri"/>
          <w:sz w:val="22"/>
          <w:szCs w:val="22"/>
        </w:rPr>
        <w:t>in the</w:t>
      </w:r>
      <w:r w:rsidR="009E11B8" w:rsidRPr="009A182D">
        <w:rPr>
          <w:rFonts w:ascii="Calibri" w:hAnsi="Calibri"/>
          <w:sz w:val="22"/>
          <w:szCs w:val="22"/>
        </w:rPr>
        <w:t xml:space="preserve"> TPDDTEC methodology.</w:t>
      </w:r>
    </w:p>
    <w:p w14:paraId="001E299C" w14:textId="77777777" w:rsidR="001F47F4" w:rsidRDefault="001F47F4" w:rsidP="001F47F4">
      <w:pPr>
        <w:rPr>
          <w:rFonts w:ascii="Calibri" w:hAnsi="Calibri"/>
          <w:sz w:val="22"/>
          <w:szCs w:val="22"/>
        </w:rPr>
      </w:pPr>
    </w:p>
    <w:p w14:paraId="341CCE32" w14:textId="48AA8703" w:rsidR="001F47F4" w:rsidRPr="001F47F4" w:rsidRDefault="001F47F4" w:rsidP="00831CAE">
      <w:pPr>
        <w:keepNext/>
        <w:rPr>
          <w:rFonts w:ascii="Calibri" w:hAnsi="Calibri"/>
          <w:sz w:val="22"/>
          <w:szCs w:val="22"/>
        </w:rPr>
      </w:pPr>
      <w:r w:rsidRPr="00831CAE">
        <w:rPr>
          <w:rFonts w:ascii="Calibri" w:hAnsi="Calibri"/>
          <w:sz w:val="22"/>
          <w:szCs w:val="22"/>
        </w:rPr>
        <w:t xml:space="preserve">If fuelwood is identified as </w:t>
      </w:r>
      <w:r w:rsidR="00300626">
        <w:rPr>
          <w:rFonts w:ascii="Calibri" w:hAnsi="Calibri"/>
          <w:sz w:val="22"/>
          <w:szCs w:val="22"/>
        </w:rPr>
        <w:t xml:space="preserve">the </w:t>
      </w:r>
      <w:r w:rsidRPr="00831CAE">
        <w:rPr>
          <w:rFonts w:ascii="Calibri" w:hAnsi="Calibri"/>
          <w:sz w:val="22"/>
          <w:szCs w:val="22"/>
        </w:rPr>
        <w:t>baseline fuel, the project developer may choose to monitor PM</w:t>
      </w:r>
      <w:r w:rsidRPr="00831CAE">
        <w:rPr>
          <w:rFonts w:ascii="Calibri" w:hAnsi="Calibri"/>
          <w:sz w:val="22"/>
          <w:szCs w:val="22"/>
          <w:vertAlign w:val="subscript"/>
        </w:rPr>
        <w:t>2.5</w:t>
      </w:r>
      <w:r w:rsidRPr="00831CAE">
        <w:rPr>
          <w:rFonts w:ascii="Calibri" w:hAnsi="Calibri"/>
          <w:sz w:val="22"/>
          <w:szCs w:val="22"/>
        </w:rPr>
        <w:t xml:space="preserve"> as </w:t>
      </w:r>
      <w:r w:rsidR="00300626">
        <w:rPr>
          <w:rFonts w:ascii="Calibri" w:hAnsi="Calibri"/>
          <w:sz w:val="22"/>
          <w:szCs w:val="22"/>
        </w:rPr>
        <w:t xml:space="preserve">the </w:t>
      </w:r>
      <w:r w:rsidRPr="00831CAE">
        <w:rPr>
          <w:rFonts w:ascii="Calibri" w:hAnsi="Calibri"/>
          <w:sz w:val="22"/>
          <w:szCs w:val="22"/>
        </w:rPr>
        <w:t>proxy monitoring parameter</w:t>
      </w:r>
      <w:r w:rsidR="00C8685B">
        <w:rPr>
          <w:rStyle w:val="FootnoteReference"/>
          <w:rFonts w:ascii="Calibri" w:hAnsi="Calibri"/>
          <w:sz w:val="22"/>
          <w:szCs w:val="22"/>
        </w:rPr>
        <w:footnoteReference w:id="3"/>
      </w:r>
      <w:r>
        <w:rPr>
          <w:rFonts w:ascii="Calibri" w:hAnsi="Calibri"/>
          <w:sz w:val="22"/>
          <w:szCs w:val="22"/>
        </w:rPr>
        <w:t xml:space="preserve"> for OC</w:t>
      </w:r>
      <w:r w:rsidRPr="00831CAE">
        <w:rPr>
          <w:rFonts w:ascii="Calibri" w:hAnsi="Calibri"/>
          <w:sz w:val="22"/>
          <w:szCs w:val="22"/>
        </w:rPr>
        <w:t xml:space="preserve">. </w:t>
      </w:r>
      <w:r>
        <w:rPr>
          <w:rFonts w:ascii="Calibri" w:hAnsi="Calibri"/>
          <w:sz w:val="22"/>
          <w:szCs w:val="22"/>
        </w:rPr>
        <w:t xml:space="preserve">In such cases, </w:t>
      </w:r>
      <w:r w:rsidRPr="00831CAE">
        <w:rPr>
          <w:rFonts w:ascii="Calibri" w:hAnsi="Calibri"/>
          <w:sz w:val="22"/>
          <w:szCs w:val="22"/>
        </w:rPr>
        <w:t>the OC</w:t>
      </w:r>
      <w:r w:rsidR="00831CAE" w:rsidRPr="00831CAE">
        <w:rPr>
          <w:rFonts w:ascii="Calibri" w:hAnsi="Calibri"/>
          <w:sz w:val="22"/>
          <w:szCs w:val="22"/>
        </w:rPr>
        <w:t xml:space="preserve"> </w:t>
      </w:r>
      <w:r w:rsidRPr="00831CAE">
        <w:rPr>
          <w:rFonts w:ascii="Calibri" w:hAnsi="Calibri"/>
          <w:sz w:val="22"/>
          <w:szCs w:val="22"/>
        </w:rPr>
        <w:t xml:space="preserve">emissions </w:t>
      </w:r>
      <w:r>
        <w:rPr>
          <w:rFonts w:ascii="Calibri" w:hAnsi="Calibri"/>
          <w:sz w:val="22"/>
          <w:szCs w:val="22"/>
        </w:rPr>
        <w:t>shall be determined using</w:t>
      </w:r>
      <w:r w:rsidR="00300626">
        <w:rPr>
          <w:rFonts w:ascii="Calibri" w:hAnsi="Calibri"/>
          <w:sz w:val="22"/>
          <w:szCs w:val="22"/>
        </w:rPr>
        <w:t xml:space="preserve"> the</w:t>
      </w:r>
      <w:r>
        <w:rPr>
          <w:rFonts w:ascii="Calibri" w:hAnsi="Calibri"/>
          <w:sz w:val="22"/>
          <w:szCs w:val="22"/>
        </w:rPr>
        <w:t xml:space="preserve"> following</w:t>
      </w:r>
      <w:r w:rsidR="00831CAE">
        <w:rPr>
          <w:rFonts w:ascii="Calibri" w:hAnsi="Calibri"/>
          <w:sz w:val="22"/>
          <w:szCs w:val="22"/>
        </w:rPr>
        <w:t xml:space="preserve"> equation</w:t>
      </w:r>
      <w:r>
        <w:rPr>
          <w:rFonts w:ascii="Calibri" w:hAnsi="Calibri"/>
          <w:sz w:val="22"/>
          <w:szCs w:val="22"/>
        </w:rPr>
        <w:t xml:space="preserve">. </w:t>
      </w:r>
    </w:p>
    <w:p w14:paraId="7549BDAA" w14:textId="77777777" w:rsidR="001F47F4" w:rsidRDefault="001F47F4" w:rsidP="00831CAE">
      <w:pPr>
        <w:keepNext/>
        <w:rPr>
          <w:rFonts w:ascii="Calibri" w:hAnsi="Calibri"/>
          <w:sz w:val="22"/>
          <w:szCs w:val="22"/>
        </w:rPr>
      </w:pPr>
    </w:p>
    <w:p w14:paraId="65AF459B" w14:textId="05B0AE8D" w:rsidR="00831CAE" w:rsidRDefault="000C07C3" w:rsidP="009E11B8">
      <w:pPr>
        <w:keepNext/>
        <w:rPr>
          <w:rFonts w:ascii="Calibri" w:hAnsi="Calibri"/>
          <w:sz w:val="22"/>
          <w:szCs w:val="22"/>
        </w:rPr>
      </w:pPr>
      <m:oMath>
        <m:sSub>
          <m:sSubPr>
            <m:ctrlPr>
              <w:rPr>
                <w:rFonts w:ascii="Cambria Math" w:hAnsi="Cambria Math"/>
                <w:i/>
                <w:sz w:val="22"/>
                <w:szCs w:val="22"/>
              </w:rPr>
            </m:ctrlPr>
          </m:sSubPr>
          <m:e>
            <m:r>
              <w:rPr>
                <w:rFonts w:ascii="Cambria Math" w:hAnsi="Cambria Math"/>
                <w:sz w:val="22"/>
                <w:szCs w:val="22"/>
              </w:rPr>
              <m:t>EF</m:t>
            </m:r>
          </m:e>
          <m:sub>
            <m:r>
              <w:rPr>
                <w:rFonts w:ascii="Cambria Math" w:hAnsi="Cambria Math"/>
                <w:sz w:val="22"/>
                <w:szCs w:val="22"/>
              </w:rPr>
              <m:t>p,OC</m:t>
            </m:r>
          </m:sub>
        </m:sSub>
        <m:r>
          <w:rPr>
            <w:rFonts w:ascii="Cambria Math" w:hAnsi="Cambria Math"/>
            <w:sz w:val="22"/>
            <w:szCs w:val="22"/>
          </w:rPr>
          <m:t>=</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EF</m:t>
                </m:r>
              </m:e>
              <m:sub>
                <m:r>
                  <w:rPr>
                    <w:rFonts w:ascii="Cambria Math" w:hAnsi="Cambria Math"/>
                    <w:sz w:val="22"/>
                    <w:szCs w:val="22"/>
                  </w:rPr>
                  <m:t>p,PM2.5</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EF</m:t>
                </m:r>
              </m:e>
              <m:sub>
                <m:r>
                  <w:rPr>
                    <w:rFonts w:ascii="Cambria Math" w:hAnsi="Cambria Math"/>
                    <w:sz w:val="22"/>
                    <w:szCs w:val="22"/>
                  </w:rPr>
                  <m:t>p,BC</m:t>
                </m:r>
              </m:sub>
            </m:sSub>
          </m:e>
        </m:d>
        <m:r>
          <w:rPr>
            <w:rFonts w:ascii="Cambria Math" w:hAnsi="Cambria Math"/>
            <w:sz w:val="22"/>
            <w:szCs w:val="22"/>
          </w:rPr>
          <m:t>/1.8</m:t>
        </m:r>
      </m:oMath>
      <w:r w:rsidR="00831CAE">
        <w:rPr>
          <w:rFonts w:ascii="Calibri" w:hAnsi="Calibri"/>
          <w:sz w:val="22"/>
          <w:szCs w:val="22"/>
        </w:rPr>
        <w:t xml:space="preserve"> </w:t>
      </w:r>
      <w:r w:rsidR="00831CAE">
        <w:rPr>
          <w:rFonts w:ascii="Calibri" w:hAnsi="Calibri"/>
          <w:sz w:val="22"/>
          <w:szCs w:val="22"/>
        </w:rPr>
        <w:tab/>
      </w:r>
      <w:r w:rsidR="00831CAE">
        <w:rPr>
          <w:rFonts w:ascii="Calibri" w:hAnsi="Calibri"/>
          <w:sz w:val="22"/>
          <w:szCs w:val="22"/>
        </w:rPr>
        <w:tab/>
      </w:r>
      <w:r w:rsidR="00831CAE">
        <w:rPr>
          <w:rFonts w:ascii="Calibri" w:hAnsi="Calibri"/>
          <w:sz w:val="22"/>
          <w:szCs w:val="22"/>
        </w:rPr>
        <w:tab/>
      </w:r>
      <w:r w:rsidR="00831CAE">
        <w:rPr>
          <w:rFonts w:ascii="Calibri" w:hAnsi="Calibri"/>
          <w:sz w:val="22"/>
          <w:szCs w:val="22"/>
        </w:rPr>
        <w:tab/>
      </w:r>
      <w:r w:rsidR="00FF29A9">
        <w:rPr>
          <w:rFonts w:ascii="Calibri" w:hAnsi="Calibri"/>
          <w:sz w:val="22"/>
          <w:szCs w:val="22"/>
        </w:rPr>
        <w:tab/>
      </w:r>
      <w:r w:rsidR="00FF29A9">
        <w:rPr>
          <w:rFonts w:ascii="Calibri" w:hAnsi="Calibri"/>
          <w:sz w:val="22"/>
          <w:szCs w:val="22"/>
        </w:rPr>
        <w:tab/>
      </w:r>
      <w:r w:rsidR="00FF29A9">
        <w:rPr>
          <w:rFonts w:ascii="Calibri" w:hAnsi="Calibri"/>
          <w:sz w:val="22"/>
          <w:szCs w:val="22"/>
        </w:rPr>
        <w:tab/>
      </w:r>
      <w:r w:rsidR="00FF29A9">
        <w:rPr>
          <w:rFonts w:ascii="Calibri" w:hAnsi="Calibri"/>
          <w:sz w:val="22"/>
          <w:szCs w:val="22"/>
        </w:rPr>
        <w:tab/>
      </w:r>
      <w:r w:rsidR="00FF29A9">
        <w:rPr>
          <w:rFonts w:ascii="Calibri" w:hAnsi="Calibri"/>
          <w:sz w:val="22"/>
          <w:szCs w:val="22"/>
        </w:rPr>
        <w:tab/>
      </w:r>
      <w:r w:rsidR="00831CAE" w:rsidRPr="00FF29A9">
        <w:rPr>
          <w:rFonts w:ascii="Calibri" w:hAnsi="Calibri"/>
          <w:b/>
          <w:sz w:val="22"/>
          <w:szCs w:val="22"/>
        </w:rPr>
        <w:t>(3)</w:t>
      </w:r>
    </w:p>
    <w:p w14:paraId="18D94A3B" w14:textId="77777777" w:rsidR="00831CAE" w:rsidRDefault="00831CAE" w:rsidP="009E11B8">
      <w:pPr>
        <w:keepNext/>
        <w:rPr>
          <w:rFonts w:ascii="Calibri" w:hAnsi="Calibri"/>
          <w:sz w:val="22"/>
          <w:szCs w:val="22"/>
        </w:rPr>
      </w:pPr>
    </w:p>
    <w:p w14:paraId="0D5A9EB1" w14:textId="66D02670" w:rsidR="001F47F4" w:rsidRDefault="00831CAE" w:rsidP="009E11B8">
      <w:pPr>
        <w:keepNext/>
        <w:rPr>
          <w:rFonts w:ascii="Calibri" w:hAnsi="Calibri"/>
          <w:sz w:val="22"/>
          <w:szCs w:val="22"/>
        </w:rPr>
      </w:pPr>
      <w:r>
        <w:rPr>
          <w:rFonts w:ascii="Calibri" w:hAnsi="Calibri"/>
          <w:sz w:val="22"/>
          <w:szCs w:val="22"/>
        </w:rPr>
        <w:t>where,</w:t>
      </w:r>
    </w:p>
    <w:p w14:paraId="28CAA72B" w14:textId="3FD17486" w:rsidR="001F47F4" w:rsidRDefault="00831CAE" w:rsidP="009E11B8">
      <w:pPr>
        <w:keepNext/>
        <w:rPr>
          <w:rFonts w:ascii="Calibri" w:hAnsi="Calibri"/>
          <w:color w:val="000000"/>
          <w:sz w:val="22"/>
          <w:szCs w:val="22"/>
        </w:rPr>
      </w:pPr>
      <w:r>
        <w:rPr>
          <w:rFonts w:ascii="Calibri" w:hAnsi="Calibri"/>
          <w:color w:val="000000"/>
          <w:sz w:val="22"/>
          <w:szCs w:val="22"/>
        </w:rPr>
        <w:t>EF</w:t>
      </w:r>
      <w:r w:rsidRPr="00930A2D">
        <w:rPr>
          <w:rFonts w:ascii="Calibri" w:hAnsi="Calibri"/>
          <w:color w:val="000000"/>
          <w:sz w:val="22"/>
          <w:szCs w:val="22"/>
          <w:vertAlign w:val="subscript"/>
        </w:rPr>
        <w:t>OC</w:t>
      </w:r>
      <w:r>
        <w:rPr>
          <w:rFonts w:ascii="Calibri" w:hAnsi="Calibri"/>
          <w:color w:val="000000"/>
          <w:sz w:val="22"/>
          <w:szCs w:val="22"/>
        </w:rPr>
        <w:tab/>
      </w:r>
      <w:r w:rsidRPr="00C866DB">
        <w:rPr>
          <w:rFonts w:ascii="Calibri" w:hAnsi="Calibri"/>
          <w:color w:val="000000"/>
          <w:sz w:val="22"/>
          <w:szCs w:val="22"/>
        </w:rPr>
        <w:t xml:space="preserve">Emission factor for </w:t>
      </w:r>
      <w:r>
        <w:rPr>
          <w:rFonts w:ascii="Calibri" w:hAnsi="Calibri"/>
          <w:color w:val="000000"/>
          <w:sz w:val="22"/>
          <w:szCs w:val="22"/>
        </w:rPr>
        <w:t>OC</w:t>
      </w:r>
      <w:r w:rsidRPr="00C866DB">
        <w:rPr>
          <w:rFonts w:ascii="Calibri" w:hAnsi="Calibri"/>
          <w:color w:val="000000"/>
          <w:sz w:val="22"/>
          <w:szCs w:val="22"/>
        </w:rPr>
        <w:t xml:space="preserve"> </w:t>
      </w:r>
      <w:r w:rsidR="00930A2D" w:rsidRPr="00C866DB">
        <w:rPr>
          <w:rFonts w:ascii="Calibri" w:hAnsi="Calibri"/>
          <w:color w:val="000000"/>
          <w:sz w:val="22"/>
          <w:szCs w:val="22"/>
        </w:rPr>
        <w:t xml:space="preserve">for project technology p in year y </w:t>
      </w:r>
      <w:r w:rsidRPr="00C866DB">
        <w:rPr>
          <w:rFonts w:ascii="Calibri" w:hAnsi="Calibri"/>
          <w:color w:val="000000"/>
          <w:sz w:val="22"/>
          <w:szCs w:val="22"/>
        </w:rPr>
        <w:t xml:space="preserve">in </w:t>
      </w:r>
      <w:r>
        <w:rPr>
          <w:rFonts w:ascii="Calibri" w:hAnsi="Calibri"/>
          <w:sz w:val="22"/>
          <w:szCs w:val="22"/>
        </w:rPr>
        <w:t>g/kg</w:t>
      </w:r>
      <w:r w:rsidRPr="00C866DB">
        <w:rPr>
          <w:rFonts w:ascii="Calibri" w:hAnsi="Calibri"/>
          <w:color w:val="000000"/>
          <w:sz w:val="22"/>
          <w:szCs w:val="22"/>
        </w:rPr>
        <w:t xml:space="preserve"> </w:t>
      </w:r>
      <w:r>
        <w:rPr>
          <w:rFonts w:ascii="Calibri" w:hAnsi="Calibri"/>
          <w:color w:val="000000"/>
          <w:sz w:val="22"/>
          <w:szCs w:val="22"/>
        </w:rPr>
        <w:t xml:space="preserve">fuel </w:t>
      </w:r>
      <w:r w:rsidRPr="00C866DB">
        <w:rPr>
          <w:rFonts w:ascii="Calibri" w:hAnsi="Calibri"/>
          <w:color w:val="000000"/>
          <w:sz w:val="22"/>
          <w:szCs w:val="22"/>
        </w:rPr>
        <w:t>consumed</w:t>
      </w:r>
    </w:p>
    <w:p w14:paraId="5BF607D7" w14:textId="674A54FD" w:rsidR="00831CAE" w:rsidRDefault="00831CAE" w:rsidP="00831CAE">
      <w:pPr>
        <w:keepNext/>
        <w:rPr>
          <w:rFonts w:ascii="Calibri" w:hAnsi="Calibri"/>
          <w:color w:val="000000"/>
          <w:sz w:val="22"/>
          <w:szCs w:val="22"/>
        </w:rPr>
      </w:pPr>
      <w:r>
        <w:rPr>
          <w:rFonts w:ascii="Calibri" w:hAnsi="Calibri"/>
          <w:color w:val="000000"/>
          <w:sz w:val="22"/>
          <w:szCs w:val="22"/>
        </w:rPr>
        <w:t>EF</w:t>
      </w:r>
      <w:r w:rsidRPr="00930A2D">
        <w:rPr>
          <w:rFonts w:ascii="Calibri" w:hAnsi="Calibri"/>
          <w:color w:val="000000"/>
          <w:sz w:val="22"/>
          <w:szCs w:val="22"/>
          <w:vertAlign w:val="subscript"/>
        </w:rPr>
        <w:t>PM2.5</w:t>
      </w:r>
      <w:r>
        <w:rPr>
          <w:rFonts w:ascii="Calibri" w:hAnsi="Calibri"/>
          <w:color w:val="000000"/>
          <w:sz w:val="22"/>
          <w:szCs w:val="22"/>
        </w:rPr>
        <w:tab/>
      </w:r>
      <w:r w:rsidRPr="00C866DB">
        <w:rPr>
          <w:rFonts w:ascii="Calibri" w:hAnsi="Calibri"/>
          <w:color w:val="000000"/>
          <w:sz w:val="22"/>
          <w:szCs w:val="22"/>
        </w:rPr>
        <w:t xml:space="preserve">Emission factor for </w:t>
      </w:r>
      <w:r>
        <w:rPr>
          <w:rFonts w:ascii="Calibri" w:hAnsi="Calibri"/>
          <w:color w:val="000000"/>
          <w:sz w:val="22"/>
          <w:szCs w:val="22"/>
        </w:rPr>
        <w:t>PM</w:t>
      </w:r>
      <w:r w:rsidRPr="00930A2D">
        <w:rPr>
          <w:rFonts w:ascii="Calibri" w:hAnsi="Calibri"/>
          <w:color w:val="000000"/>
          <w:sz w:val="22"/>
          <w:szCs w:val="22"/>
          <w:vertAlign w:val="subscript"/>
        </w:rPr>
        <w:t>2.5</w:t>
      </w:r>
      <w:r w:rsidRPr="00C866DB">
        <w:rPr>
          <w:rFonts w:ascii="Calibri" w:hAnsi="Calibri"/>
          <w:color w:val="000000"/>
          <w:sz w:val="22"/>
          <w:szCs w:val="22"/>
        </w:rPr>
        <w:t xml:space="preserve"> </w:t>
      </w:r>
      <w:r w:rsidR="00930A2D" w:rsidRPr="00C866DB">
        <w:rPr>
          <w:rFonts w:ascii="Calibri" w:hAnsi="Calibri"/>
          <w:color w:val="000000"/>
          <w:sz w:val="22"/>
          <w:szCs w:val="22"/>
        </w:rPr>
        <w:t xml:space="preserve">for project technology p in year y </w:t>
      </w:r>
      <w:r w:rsidRPr="00C866DB">
        <w:rPr>
          <w:rFonts w:ascii="Calibri" w:hAnsi="Calibri"/>
          <w:color w:val="000000"/>
          <w:sz w:val="22"/>
          <w:szCs w:val="22"/>
        </w:rPr>
        <w:t xml:space="preserve">in </w:t>
      </w:r>
      <w:r>
        <w:rPr>
          <w:rFonts w:ascii="Calibri" w:hAnsi="Calibri"/>
          <w:sz w:val="22"/>
          <w:szCs w:val="22"/>
        </w:rPr>
        <w:t>g/kg</w:t>
      </w:r>
      <w:r w:rsidRPr="00C866DB">
        <w:rPr>
          <w:rFonts w:ascii="Calibri" w:hAnsi="Calibri"/>
          <w:color w:val="000000"/>
          <w:sz w:val="22"/>
          <w:szCs w:val="22"/>
        </w:rPr>
        <w:t xml:space="preserve"> </w:t>
      </w:r>
      <w:r>
        <w:rPr>
          <w:rFonts w:ascii="Calibri" w:hAnsi="Calibri"/>
          <w:color w:val="000000"/>
          <w:sz w:val="22"/>
          <w:szCs w:val="22"/>
        </w:rPr>
        <w:t xml:space="preserve">fuel </w:t>
      </w:r>
      <w:r w:rsidRPr="00C866DB">
        <w:rPr>
          <w:rFonts w:ascii="Calibri" w:hAnsi="Calibri"/>
          <w:color w:val="000000"/>
          <w:sz w:val="22"/>
          <w:szCs w:val="22"/>
        </w:rPr>
        <w:t>consumed</w:t>
      </w:r>
    </w:p>
    <w:p w14:paraId="0897B394" w14:textId="3C5F6480" w:rsidR="00831CAE" w:rsidRPr="009A182D" w:rsidRDefault="00831CAE" w:rsidP="00831CAE">
      <w:pPr>
        <w:keepNext/>
        <w:rPr>
          <w:rFonts w:ascii="Calibri" w:hAnsi="Calibri"/>
          <w:sz w:val="22"/>
          <w:szCs w:val="22"/>
        </w:rPr>
      </w:pPr>
      <w:r>
        <w:rPr>
          <w:rFonts w:ascii="Calibri" w:hAnsi="Calibri"/>
          <w:color w:val="000000"/>
          <w:sz w:val="22"/>
          <w:szCs w:val="22"/>
        </w:rPr>
        <w:t>EF</w:t>
      </w:r>
      <w:r w:rsidR="00930A2D" w:rsidRPr="00930A2D">
        <w:rPr>
          <w:rFonts w:ascii="Calibri" w:hAnsi="Calibri"/>
          <w:color w:val="000000"/>
          <w:sz w:val="22"/>
          <w:szCs w:val="22"/>
          <w:vertAlign w:val="subscript"/>
        </w:rPr>
        <w:t>BC</w:t>
      </w:r>
      <w:r>
        <w:rPr>
          <w:rFonts w:ascii="Calibri" w:hAnsi="Calibri"/>
          <w:color w:val="000000"/>
          <w:sz w:val="22"/>
          <w:szCs w:val="22"/>
        </w:rPr>
        <w:tab/>
      </w:r>
      <w:r w:rsidRPr="00C866DB">
        <w:rPr>
          <w:rFonts w:ascii="Calibri" w:hAnsi="Calibri"/>
          <w:color w:val="000000"/>
          <w:sz w:val="22"/>
          <w:szCs w:val="22"/>
        </w:rPr>
        <w:t xml:space="preserve">Emission factor for </w:t>
      </w:r>
      <w:r w:rsidR="00930A2D">
        <w:rPr>
          <w:rFonts w:ascii="Calibri" w:hAnsi="Calibri"/>
          <w:color w:val="000000"/>
          <w:sz w:val="22"/>
          <w:szCs w:val="22"/>
        </w:rPr>
        <w:t>B</w:t>
      </w:r>
      <w:r>
        <w:rPr>
          <w:rFonts w:ascii="Calibri" w:hAnsi="Calibri"/>
          <w:color w:val="000000"/>
          <w:sz w:val="22"/>
          <w:szCs w:val="22"/>
        </w:rPr>
        <w:t>C</w:t>
      </w:r>
      <w:r w:rsidRPr="00C866DB">
        <w:rPr>
          <w:rFonts w:ascii="Calibri" w:hAnsi="Calibri"/>
          <w:color w:val="000000"/>
          <w:sz w:val="22"/>
          <w:szCs w:val="22"/>
        </w:rPr>
        <w:t xml:space="preserve"> </w:t>
      </w:r>
      <w:r w:rsidR="00930A2D" w:rsidRPr="00C866DB">
        <w:rPr>
          <w:rFonts w:ascii="Calibri" w:hAnsi="Calibri"/>
          <w:color w:val="000000"/>
          <w:sz w:val="22"/>
          <w:szCs w:val="22"/>
        </w:rPr>
        <w:t xml:space="preserve">for project technology p in year y </w:t>
      </w:r>
      <w:r w:rsidRPr="00C866DB">
        <w:rPr>
          <w:rFonts w:ascii="Calibri" w:hAnsi="Calibri"/>
          <w:color w:val="000000"/>
          <w:sz w:val="22"/>
          <w:szCs w:val="22"/>
        </w:rPr>
        <w:t xml:space="preserve">in </w:t>
      </w:r>
      <w:r>
        <w:rPr>
          <w:rFonts w:ascii="Calibri" w:hAnsi="Calibri"/>
          <w:sz w:val="22"/>
          <w:szCs w:val="22"/>
        </w:rPr>
        <w:t>g/kg</w:t>
      </w:r>
      <w:r w:rsidRPr="00C866DB">
        <w:rPr>
          <w:rFonts w:ascii="Calibri" w:hAnsi="Calibri"/>
          <w:color w:val="000000"/>
          <w:sz w:val="22"/>
          <w:szCs w:val="22"/>
        </w:rPr>
        <w:t xml:space="preserve"> </w:t>
      </w:r>
      <w:r>
        <w:rPr>
          <w:rFonts w:ascii="Calibri" w:hAnsi="Calibri"/>
          <w:color w:val="000000"/>
          <w:sz w:val="22"/>
          <w:szCs w:val="22"/>
        </w:rPr>
        <w:t xml:space="preserve">fuel </w:t>
      </w:r>
      <w:r w:rsidRPr="00C866DB">
        <w:rPr>
          <w:rFonts w:ascii="Calibri" w:hAnsi="Calibri"/>
          <w:color w:val="000000"/>
          <w:sz w:val="22"/>
          <w:szCs w:val="22"/>
        </w:rPr>
        <w:t>consumed</w:t>
      </w:r>
    </w:p>
    <w:p w14:paraId="5B9A9051" w14:textId="77777777" w:rsidR="00C8685B" w:rsidRPr="009A182D" w:rsidRDefault="00C8685B" w:rsidP="009E11B8">
      <w:pPr>
        <w:keepNext/>
        <w:rPr>
          <w:rFonts w:ascii="Calibri" w:hAnsi="Calibri"/>
          <w:sz w:val="22"/>
          <w:szCs w:val="22"/>
        </w:rPr>
      </w:pPr>
    </w:p>
    <w:p w14:paraId="658B292F" w14:textId="77777777" w:rsidR="00D452F6" w:rsidRPr="000C07C3" w:rsidRDefault="00D452F6" w:rsidP="00D452F6">
      <w:pPr>
        <w:pStyle w:val="Heading2"/>
        <w:keepLines w:val="0"/>
        <w:numPr>
          <w:ilvl w:val="0"/>
          <w:numId w:val="20"/>
        </w:numPr>
        <w:spacing w:before="240" w:after="60"/>
        <w:rPr>
          <w:rFonts w:ascii="Calibri" w:hAnsi="Calibri"/>
          <w:iCs/>
        </w:rPr>
      </w:pPr>
      <w:bookmarkStart w:id="22" w:name="_Toc185138693"/>
      <w:bookmarkStart w:id="23" w:name="_Toc164150173"/>
      <w:bookmarkStart w:id="24" w:name="_Toc284565958"/>
      <w:r w:rsidRPr="000C07C3">
        <w:rPr>
          <w:rFonts w:ascii="Calibri" w:hAnsi="Calibri"/>
          <w:iCs/>
        </w:rPr>
        <w:t>Data and Parameters monitored</w:t>
      </w:r>
      <w:bookmarkEnd w:id="22"/>
      <w:r w:rsidRPr="000C07C3">
        <w:rPr>
          <w:rFonts w:ascii="Calibri" w:hAnsi="Calibri"/>
          <w:iCs/>
        </w:rPr>
        <w:t xml:space="preserve"> over the crediting period</w:t>
      </w:r>
      <w:bookmarkEnd w:id="23"/>
      <w:bookmarkEnd w:id="24"/>
    </w:p>
    <w:tbl>
      <w:tblPr>
        <w:tblStyle w:val="TableGrid"/>
        <w:tblW w:w="0" w:type="auto"/>
        <w:tblLayout w:type="fixed"/>
        <w:tblLook w:val="04A0" w:firstRow="1" w:lastRow="0" w:firstColumn="1" w:lastColumn="0" w:noHBand="0" w:noVBand="1"/>
      </w:tblPr>
      <w:tblGrid>
        <w:gridCol w:w="1638"/>
        <w:gridCol w:w="2790"/>
        <w:gridCol w:w="2700"/>
        <w:gridCol w:w="2828"/>
      </w:tblGrid>
      <w:tr w:rsidR="007E0B5F" w:rsidRPr="00FA034D" w14:paraId="4DBBA51E" w14:textId="77777777" w:rsidTr="00E3187A">
        <w:tc>
          <w:tcPr>
            <w:tcW w:w="1638" w:type="dxa"/>
            <w:shd w:val="clear" w:color="auto" w:fill="A6A6A6" w:themeFill="background1" w:themeFillShade="A6"/>
          </w:tcPr>
          <w:p w14:paraId="73344F1C" w14:textId="77777777" w:rsidR="009E11B8" w:rsidRPr="009A182D" w:rsidRDefault="009E11B8" w:rsidP="009E11B8">
            <w:pPr>
              <w:rPr>
                <w:rFonts w:ascii="Calibri" w:hAnsi="Calibri"/>
                <w:b/>
                <w:color w:val="FFFFFF" w:themeColor="background1"/>
                <w:sz w:val="22"/>
                <w:szCs w:val="22"/>
              </w:rPr>
            </w:pPr>
            <w:r w:rsidRPr="009A182D">
              <w:rPr>
                <w:rFonts w:ascii="Calibri" w:hAnsi="Calibri"/>
                <w:b/>
                <w:color w:val="FFFFFF" w:themeColor="background1"/>
                <w:sz w:val="22"/>
                <w:szCs w:val="22"/>
              </w:rPr>
              <w:t>Parameter</w:t>
            </w:r>
          </w:p>
        </w:tc>
        <w:tc>
          <w:tcPr>
            <w:tcW w:w="2790" w:type="dxa"/>
            <w:shd w:val="clear" w:color="auto" w:fill="A6A6A6" w:themeFill="background1" w:themeFillShade="A6"/>
          </w:tcPr>
          <w:p w14:paraId="38CBDD82" w14:textId="7B266A7B" w:rsidR="009E11B8" w:rsidRPr="009A182D" w:rsidRDefault="007E0B5F" w:rsidP="009E11B8">
            <w:pPr>
              <w:rPr>
                <w:rFonts w:ascii="Calibri" w:hAnsi="Calibri"/>
                <w:b/>
                <w:color w:val="FFFFFF" w:themeColor="background1"/>
                <w:sz w:val="22"/>
                <w:szCs w:val="22"/>
              </w:rPr>
            </w:pPr>
            <w:r w:rsidRPr="009A182D">
              <w:rPr>
                <w:rFonts w:ascii="Calibri" w:hAnsi="Calibri"/>
                <w:b/>
                <w:color w:val="FFFFFF" w:themeColor="background1"/>
                <w:sz w:val="22"/>
                <w:szCs w:val="22"/>
              </w:rPr>
              <w:t>Details</w:t>
            </w:r>
          </w:p>
        </w:tc>
        <w:tc>
          <w:tcPr>
            <w:tcW w:w="2700" w:type="dxa"/>
            <w:shd w:val="clear" w:color="auto" w:fill="A6A6A6" w:themeFill="background1" w:themeFillShade="A6"/>
          </w:tcPr>
          <w:p w14:paraId="7FFD9346" w14:textId="5F989B98" w:rsidR="009E11B8" w:rsidRPr="009A182D" w:rsidRDefault="007E0B5F" w:rsidP="009E11B8">
            <w:pPr>
              <w:rPr>
                <w:rFonts w:ascii="Calibri" w:hAnsi="Calibri"/>
                <w:b/>
                <w:color w:val="FFFFFF" w:themeColor="background1"/>
                <w:sz w:val="22"/>
                <w:szCs w:val="22"/>
              </w:rPr>
            </w:pPr>
            <w:r w:rsidRPr="009A182D">
              <w:rPr>
                <w:rFonts w:ascii="Calibri" w:hAnsi="Calibri"/>
                <w:b/>
                <w:color w:val="FFFFFF" w:themeColor="background1"/>
                <w:sz w:val="22"/>
                <w:szCs w:val="22"/>
              </w:rPr>
              <w:t>Unit</w:t>
            </w:r>
          </w:p>
        </w:tc>
        <w:tc>
          <w:tcPr>
            <w:tcW w:w="2828" w:type="dxa"/>
            <w:shd w:val="clear" w:color="auto" w:fill="A6A6A6" w:themeFill="background1" w:themeFillShade="A6"/>
          </w:tcPr>
          <w:p w14:paraId="3E07D679" w14:textId="2E6DAEC3" w:rsidR="009E11B8" w:rsidRPr="009A182D" w:rsidRDefault="00F46D9B" w:rsidP="009E11B8">
            <w:pPr>
              <w:rPr>
                <w:rFonts w:ascii="Calibri" w:hAnsi="Calibri"/>
                <w:b/>
                <w:color w:val="FFFFFF" w:themeColor="background1"/>
                <w:sz w:val="22"/>
                <w:szCs w:val="22"/>
              </w:rPr>
            </w:pPr>
            <w:r w:rsidRPr="009A182D">
              <w:rPr>
                <w:rFonts w:ascii="Calibri" w:hAnsi="Calibri"/>
                <w:b/>
                <w:color w:val="FFFFFF" w:themeColor="background1"/>
                <w:sz w:val="22"/>
                <w:szCs w:val="22"/>
              </w:rPr>
              <w:t>Reference/Source</w:t>
            </w:r>
          </w:p>
        </w:tc>
      </w:tr>
      <w:tr w:rsidR="00C148FB" w:rsidRPr="00FA034D" w14:paraId="6E855217" w14:textId="77777777" w:rsidTr="00C148FB">
        <w:tc>
          <w:tcPr>
            <w:tcW w:w="9956" w:type="dxa"/>
            <w:gridSpan w:val="4"/>
            <w:shd w:val="clear" w:color="auto" w:fill="A6A6A6" w:themeFill="background1" w:themeFillShade="A6"/>
          </w:tcPr>
          <w:p w14:paraId="1AD81409" w14:textId="3BC0A163" w:rsidR="00C148FB" w:rsidRPr="00DC3A1A" w:rsidRDefault="00820D35" w:rsidP="009E11B8">
            <w:pPr>
              <w:rPr>
                <w:rFonts w:ascii="Calibri" w:hAnsi="Calibri"/>
                <w:b/>
                <w:color w:val="FFFFFF" w:themeColor="background1"/>
                <w:sz w:val="22"/>
                <w:szCs w:val="22"/>
              </w:rPr>
            </w:pPr>
            <w:r w:rsidRPr="00DC3A1A">
              <w:rPr>
                <w:rFonts w:ascii="Calibri" w:hAnsi="Calibri"/>
                <w:b/>
                <w:color w:val="FFFFFF" w:themeColor="background1"/>
                <w:sz w:val="22"/>
                <w:szCs w:val="22"/>
              </w:rPr>
              <w:t xml:space="preserve">As per TPDDTEC methodology </w:t>
            </w:r>
          </w:p>
        </w:tc>
      </w:tr>
      <w:tr w:rsidR="007E0B5F" w:rsidRPr="00237EAA" w14:paraId="258FAE46" w14:textId="77777777" w:rsidTr="00C77025">
        <w:tc>
          <w:tcPr>
            <w:tcW w:w="1638" w:type="dxa"/>
          </w:tcPr>
          <w:p w14:paraId="78498E29" w14:textId="3A16CA07" w:rsidR="007E0B5F" w:rsidRPr="009A182D" w:rsidRDefault="007E0B5F" w:rsidP="009E11B8">
            <w:pPr>
              <w:rPr>
                <w:rFonts w:ascii="Calibri" w:hAnsi="Calibri" w:cs="TimesNewRoman"/>
                <w:sz w:val="22"/>
                <w:szCs w:val="22"/>
              </w:rPr>
            </w:pPr>
            <w:r w:rsidRPr="009A182D">
              <w:rPr>
                <w:rFonts w:ascii="Calibri" w:hAnsi="Calibri"/>
                <w:sz w:val="22"/>
                <w:szCs w:val="22"/>
              </w:rPr>
              <w:t>P</w:t>
            </w:r>
            <w:r w:rsidRPr="009A182D">
              <w:rPr>
                <w:rFonts w:ascii="Calibri" w:hAnsi="Calibri"/>
                <w:sz w:val="22"/>
                <w:szCs w:val="22"/>
                <w:vertAlign w:val="subscript"/>
              </w:rPr>
              <w:t>b,y</w:t>
            </w:r>
            <w:r w:rsidR="00DD23BE" w:rsidRPr="009A182D">
              <w:rPr>
                <w:rFonts w:ascii="Calibri" w:hAnsi="Calibri"/>
                <w:sz w:val="22"/>
                <w:szCs w:val="22"/>
                <w:vertAlign w:val="subscript"/>
              </w:rPr>
              <w:t xml:space="preserve"> </w:t>
            </w:r>
            <w:r w:rsidR="00DD23BE" w:rsidRPr="009A182D">
              <w:rPr>
                <w:rFonts w:ascii="Calibri" w:hAnsi="Calibri"/>
                <w:sz w:val="22"/>
                <w:szCs w:val="22"/>
              </w:rPr>
              <w:t>(only applicable if baseline is not fixed)</w:t>
            </w:r>
          </w:p>
        </w:tc>
        <w:tc>
          <w:tcPr>
            <w:tcW w:w="2790" w:type="dxa"/>
          </w:tcPr>
          <w:p w14:paraId="38DFC464" w14:textId="3C569797" w:rsidR="007E0B5F" w:rsidRPr="009A182D" w:rsidRDefault="007E0B5F" w:rsidP="009E11B8">
            <w:pPr>
              <w:rPr>
                <w:rFonts w:ascii="Calibri" w:hAnsi="Calibri"/>
                <w:sz w:val="22"/>
                <w:szCs w:val="22"/>
              </w:rPr>
            </w:pPr>
            <w:r w:rsidRPr="009A182D">
              <w:rPr>
                <w:rFonts w:ascii="Calibri" w:hAnsi="Calibri"/>
                <w:sz w:val="22"/>
                <w:szCs w:val="22"/>
              </w:rPr>
              <w:t>Quantity of fuel that is consumed in baseline scenario b during year y</w:t>
            </w:r>
          </w:p>
        </w:tc>
        <w:tc>
          <w:tcPr>
            <w:tcW w:w="2700" w:type="dxa"/>
          </w:tcPr>
          <w:p w14:paraId="7B7DEFCA" w14:textId="33F9AC5C" w:rsidR="007E0B5F" w:rsidRPr="009A182D" w:rsidRDefault="007E0B5F" w:rsidP="00AA0EBE">
            <w:pPr>
              <w:rPr>
                <w:rFonts w:ascii="Calibri" w:hAnsi="Calibri"/>
                <w:sz w:val="22"/>
                <w:szCs w:val="22"/>
              </w:rPr>
            </w:pPr>
            <w:r w:rsidRPr="009A182D">
              <w:rPr>
                <w:rFonts w:ascii="Calibri" w:hAnsi="Calibri"/>
                <w:sz w:val="22"/>
                <w:szCs w:val="22"/>
              </w:rPr>
              <w:t>kg/</w:t>
            </w:r>
            <w:r w:rsidR="00AA0EBE">
              <w:rPr>
                <w:rFonts w:ascii="Calibri" w:hAnsi="Calibri"/>
                <w:sz w:val="22"/>
                <w:szCs w:val="22"/>
              </w:rPr>
              <w:t>unit</w:t>
            </w:r>
            <w:r w:rsidRPr="009A182D">
              <w:rPr>
                <w:rFonts w:ascii="Calibri" w:hAnsi="Calibri"/>
                <w:sz w:val="22"/>
                <w:szCs w:val="22"/>
              </w:rPr>
              <w:t>-day, kg/person-meal, etc.</w:t>
            </w:r>
          </w:p>
        </w:tc>
        <w:tc>
          <w:tcPr>
            <w:tcW w:w="2828" w:type="dxa"/>
          </w:tcPr>
          <w:p w14:paraId="296512D1" w14:textId="3E2CCD15" w:rsidR="007E0B5F" w:rsidRPr="009A182D" w:rsidRDefault="007E0B5F" w:rsidP="00F46D9B">
            <w:pPr>
              <w:rPr>
                <w:rFonts w:ascii="Calibri" w:hAnsi="Calibri"/>
                <w:sz w:val="22"/>
                <w:szCs w:val="22"/>
              </w:rPr>
            </w:pPr>
            <w:r w:rsidRPr="009A182D">
              <w:rPr>
                <w:rFonts w:ascii="Calibri" w:hAnsi="Calibri"/>
                <w:sz w:val="22"/>
                <w:szCs w:val="22"/>
              </w:rPr>
              <w:t xml:space="preserve">Baseline </w:t>
            </w:r>
            <w:r w:rsidR="00A612D1">
              <w:rPr>
                <w:rFonts w:ascii="Calibri" w:hAnsi="Calibri"/>
                <w:sz w:val="22"/>
                <w:szCs w:val="22"/>
              </w:rPr>
              <w:t>f</w:t>
            </w:r>
            <w:r w:rsidR="00F46D9B" w:rsidRPr="009A182D">
              <w:rPr>
                <w:rFonts w:ascii="Calibri" w:hAnsi="Calibri"/>
                <w:sz w:val="22"/>
                <w:szCs w:val="22"/>
              </w:rPr>
              <w:t>ield tests (FT)</w:t>
            </w:r>
            <w:r w:rsidRPr="009A182D">
              <w:rPr>
                <w:rFonts w:ascii="Calibri" w:hAnsi="Calibri"/>
                <w:sz w:val="22"/>
                <w:szCs w:val="22"/>
              </w:rPr>
              <w:t>, baseline FT updates, and any applicable adjustment factors</w:t>
            </w:r>
          </w:p>
        </w:tc>
      </w:tr>
      <w:tr w:rsidR="007E0B5F" w:rsidRPr="00237EAA" w14:paraId="51D101C0" w14:textId="77777777" w:rsidTr="00C77025">
        <w:tc>
          <w:tcPr>
            <w:tcW w:w="1638" w:type="dxa"/>
          </w:tcPr>
          <w:p w14:paraId="521BCF60" w14:textId="317BD49B" w:rsidR="007E0B5F" w:rsidRPr="00D5649E" w:rsidRDefault="007E0B5F" w:rsidP="009E11B8">
            <w:pPr>
              <w:rPr>
                <w:rFonts w:ascii="Calibri" w:hAnsi="Calibri"/>
                <w:sz w:val="22"/>
                <w:szCs w:val="22"/>
              </w:rPr>
            </w:pPr>
            <w:r w:rsidRPr="00D5649E">
              <w:rPr>
                <w:rFonts w:ascii="Calibri" w:hAnsi="Calibri"/>
                <w:sz w:val="22"/>
                <w:szCs w:val="22"/>
              </w:rPr>
              <w:t>P</w:t>
            </w:r>
            <w:r w:rsidRPr="00D5649E">
              <w:rPr>
                <w:rFonts w:ascii="Calibri" w:hAnsi="Calibri"/>
                <w:sz w:val="22"/>
                <w:szCs w:val="22"/>
                <w:vertAlign w:val="subscript"/>
              </w:rPr>
              <w:t>p,y</w:t>
            </w:r>
          </w:p>
        </w:tc>
        <w:tc>
          <w:tcPr>
            <w:tcW w:w="2790" w:type="dxa"/>
          </w:tcPr>
          <w:p w14:paraId="0FEF69A6" w14:textId="2F832D56" w:rsidR="007E0B5F" w:rsidRPr="00D5649E" w:rsidRDefault="007E0B5F" w:rsidP="009E11B8">
            <w:pPr>
              <w:rPr>
                <w:rFonts w:ascii="Calibri" w:hAnsi="Calibri"/>
                <w:sz w:val="22"/>
                <w:szCs w:val="22"/>
              </w:rPr>
            </w:pPr>
            <w:r w:rsidRPr="00D5649E">
              <w:rPr>
                <w:rFonts w:ascii="Calibri" w:hAnsi="Calibri"/>
                <w:sz w:val="22"/>
                <w:szCs w:val="22"/>
              </w:rPr>
              <w:t>Quantity of fuel that is consumed in project scenario p during year y</w:t>
            </w:r>
          </w:p>
        </w:tc>
        <w:tc>
          <w:tcPr>
            <w:tcW w:w="2700" w:type="dxa"/>
          </w:tcPr>
          <w:p w14:paraId="6EB4BBA0" w14:textId="5D11E696" w:rsidR="007E0B5F" w:rsidRPr="00D5649E" w:rsidRDefault="007E0B5F" w:rsidP="00AA0EBE">
            <w:pPr>
              <w:rPr>
                <w:rFonts w:ascii="Calibri" w:hAnsi="Calibri"/>
                <w:sz w:val="22"/>
                <w:szCs w:val="22"/>
              </w:rPr>
            </w:pPr>
            <w:r w:rsidRPr="00D5649E">
              <w:rPr>
                <w:rFonts w:ascii="Calibri" w:hAnsi="Calibri"/>
                <w:sz w:val="22"/>
                <w:szCs w:val="22"/>
              </w:rPr>
              <w:t>kg/</w:t>
            </w:r>
            <w:r w:rsidR="00AA0EBE">
              <w:rPr>
                <w:rFonts w:ascii="Calibri" w:hAnsi="Calibri"/>
                <w:sz w:val="22"/>
                <w:szCs w:val="22"/>
              </w:rPr>
              <w:t>unit</w:t>
            </w:r>
            <w:r w:rsidRPr="00D5649E">
              <w:rPr>
                <w:rFonts w:ascii="Calibri" w:hAnsi="Calibri"/>
                <w:sz w:val="22"/>
                <w:szCs w:val="22"/>
              </w:rPr>
              <w:t>-day, kg/person-meal, etc.</w:t>
            </w:r>
          </w:p>
        </w:tc>
        <w:tc>
          <w:tcPr>
            <w:tcW w:w="2828" w:type="dxa"/>
          </w:tcPr>
          <w:p w14:paraId="268EDD6A" w14:textId="6D271209" w:rsidR="007E0B5F" w:rsidRPr="00D5649E" w:rsidRDefault="007E0B5F" w:rsidP="009E11B8">
            <w:pPr>
              <w:rPr>
                <w:rFonts w:ascii="Calibri" w:hAnsi="Calibri"/>
                <w:sz w:val="22"/>
                <w:szCs w:val="22"/>
              </w:rPr>
            </w:pPr>
            <w:r w:rsidRPr="00D5649E">
              <w:rPr>
                <w:rFonts w:ascii="Calibri" w:hAnsi="Calibri"/>
                <w:sz w:val="22"/>
                <w:szCs w:val="22"/>
              </w:rPr>
              <w:t>Project FT, project FT updates, and any applicable adjustment factors</w:t>
            </w:r>
          </w:p>
        </w:tc>
      </w:tr>
      <w:tr w:rsidR="007E0B5F" w:rsidRPr="00237EAA" w14:paraId="2BEE39AB" w14:textId="77777777" w:rsidTr="00C77025">
        <w:tc>
          <w:tcPr>
            <w:tcW w:w="1638" w:type="dxa"/>
          </w:tcPr>
          <w:p w14:paraId="07502270" w14:textId="58526823" w:rsidR="007E0B5F" w:rsidRPr="00D5649E" w:rsidRDefault="007E0B5F" w:rsidP="009E11B8">
            <w:pPr>
              <w:rPr>
                <w:rFonts w:ascii="Calibri" w:hAnsi="Calibri"/>
                <w:sz w:val="22"/>
                <w:szCs w:val="22"/>
              </w:rPr>
            </w:pPr>
            <w:r w:rsidRPr="00D5649E">
              <w:rPr>
                <w:rFonts w:ascii="Calibri" w:hAnsi="Calibri"/>
                <w:sz w:val="22"/>
                <w:szCs w:val="22"/>
              </w:rPr>
              <w:t>U</w:t>
            </w:r>
            <w:r w:rsidRPr="00D5649E">
              <w:rPr>
                <w:rFonts w:ascii="Calibri" w:hAnsi="Calibri"/>
                <w:sz w:val="22"/>
                <w:szCs w:val="22"/>
                <w:vertAlign w:val="subscript"/>
              </w:rPr>
              <w:t>p,y</w:t>
            </w:r>
          </w:p>
        </w:tc>
        <w:tc>
          <w:tcPr>
            <w:tcW w:w="2790" w:type="dxa"/>
          </w:tcPr>
          <w:p w14:paraId="2845E7A0" w14:textId="48B6DFF8" w:rsidR="007E0B5F" w:rsidRPr="00D5649E" w:rsidRDefault="007E0B5F" w:rsidP="009E11B8">
            <w:pPr>
              <w:rPr>
                <w:rFonts w:ascii="Calibri" w:hAnsi="Calibri"/>
                <w:sz w:val="22"/>
                <w:szCs w:val="22"/>
              </w:rPr>
            </w:pPr>
            <w:r w:rsidRPr="00D5649E">
              <w:rPr>
                <w:rFonts w:ascii="Calibri" w:hAnsi="Calibri"/>
                <w:sz w:val="22"/>
                <w:szCs w:val="22"/>
              </w:rPr>
              <w:t>Usage rate in project scenario p during year y</w:t>
            </w:r>
          </w:p>
        </w:tc>
        <w:tc>
          <w:tcPr>
            <w:tcW w:w="2700" w:type="dxa"/>
          </w:tcPr>
          <w:p w14:paraId="1CD39CCD" w14:textId="6293012D" w:rsidR="007E0B5F" w:rsidRPr="00D5649E" w:rsidRDefault="007E0B5F" w:rsidP="009E11B8">
            <w:pPr>
              <w:rPr>
                <w:rFonts w:ascii="Calibri" w:hAnsi="Calibri"/>
                <w:sz w:val="22"/>
                <w:szCs w:val="22"/>
              </w:rPr>
            </w:pPr>
            <w:r w:rsidRPr="00D5649E">
              <w:rPr>
                <w:rFonts w:ascii="Calibri" w:hAnsi="Calibri"/>
                <w:sz w:val="22"/>
                <w:szCs w:val="22"/>
              </w:rPr>
              <w:t>%</w:t>
            </w:r>
          </w:p>
        </w:tc>
        <w:tc>
          <w:tcPr>
            <w:tcW w:w="2828" w:type="dxa"/>
          </w:tcPr>
          <w:p w14:paraId="7D33165F" w14:textId="0BCFEAF8" w:rsidR="007E0B5F" w:rsidRPr="00D5649E" w:rsidRDefault="007E0B5F" w:rsidP="009E11B8">
            <w:pPr>
              <w:rPr>
                <w:rFonts w:ascii="Calibri" w:hAnsi="Calibri"/>
                <w:sz w:val="22"/>
                <w:szCs w:val="22"/>
              </w:rPr>
            </w:pPr>
            <w:r w:rsidRPr="00D5649E">
              <w:rPr>
                <w:rFonts w:ascii="Calibri" w:hAnsi="Calibri"/>
                <w:sz w:val="22"/>
                <w:szCs w:val="22"/>
              </w:rPr>
              <w:t>Monitoring surveys</w:t>
            </w:r>
          </w:p>
        </w:tc>
      </w:tr>
      <w:tr w:rsidR="007E0B5F" w:rsidRPr="00237EAA" w14:paraId="0FC94591" w14:textId="77777777" w:rsidTr="00C77025">
        <w:tc>
          <w:tcPr>
            <w:tcW w:w="1638" w:type="dxa"/>
          </w:tcPr>
          <w:p w14:paraId="3B89A775" w14:textId="3AA15A80" w:rsidR="007E0B5F" w:rsidRPr="00D5649E" w:rsidRDefault="007E0B5F" w:rsidP="009E11B8">
            <w:pPr>
              <w:rPr>
                <w:rFonts w:ascii="Calibri" w:hAnsi="Calibri"/>
                <w:sz w:val="22"/>
                <w:szCs w:val="22"/>
              </w:rPr>
            </w:pPr>
            <w:r w:rsidRPr="00D5649E">
              <w:rPr>
                <w:rFonts w:ascii="Calibri" w:hAnsi="Calibri"/>
                <w:sz w:val="22"/>
                <w:szCs w:val="22"/>
              </w:rPr>
              <w:t>N</w:t>
            </w:r>
            <w:r w:rsidRPr="00D5649E">
              <w:rPr>
                <w:rFonts w:ascii="Calibri" w:hAnsi="Calibri"/>
                <w:sz w:val="22"/>
                <w:szCs w:val="22"/>
                <w:vertAlign w:val="subscript"/>
              </w:rPr>
              <w:t>p,y</w:t>
            </w:r>
          </w:p>
        </w:tc>
        <w:tc>
          <w:tcPr>
            <w:tcW w:w="2790" w:type="dxa"/>
          </w:tcPr>
          <w:p w14:paraId="2AE9FE49" w14:textId="0B9A748A" w:rsidR="007E0B5F" w:rsidRPr="00D5649E" w:rsidRDefault="007E0B5F" w:rsidP="009E11B8">
            <w:pPr>
              <w:rPr>
                <w:rFonts w:ascii="Calibri" w:hAnsi="Calibri"/>
                <w:sz w:val="22"/>
                <w:szCs w:val="22"/>
              </w:rPr>
            </w:pPr>
            <w:r w:rsidRPr="00D5649E">
              <w:rPr>
                <w:rFonts w:ascii="Calibri" w:hAnsi="Calibri"/>
                <w:sz w:val="22"/>
                <w:szCs w:val="22"/>
              </w:rPr>
              <w:t>Project technologies credited (units)</w:t>
            </w:r>
          </w:p>
        </w:tc>
        <w:tc>
          <w:tcPr>
            <w:tcW w:w="2700" w:type="dxa"/>
          </w:tcPr>
          <w:p w14:paraId="6DCCF4A2" w14:textId="6CF9E1D6" w:rsidR="007E0B5F" w:rsidRPr="00D5649E" w:rsidRDefault="007E0B5F" w:rsidP="007E0B5F">
            <w:pPr>
              <w:rPr>
                <w:rFonts w:ascii="Calibri" w:hAnsi="Calibri"/>
                <w:sz w:val="22"/>
                <w:szCs w:val="22"/>
              </w:rPr>
            </w:pPr>
            <w:r w:rsidRPr="00D5649E">
              <w:rPr>
                <w:rFonts w:ascii="Calibri" w:hAnsi="Calibri"/>
                <w:sz w:val="22"/>
                <w:szCs w:val="22"/>
              </w:rPr>
              <w:t>Technologies in the project database for project scenario p through year y</w:t>
            </w:r>
          </w:p>
        </w:tc>
        <w:tc>
          <w:tcPr>
            <w:tcW w:w="2828" w:type="dxa"/>
          </w:tcPr>
          <w:p w14:paraId="6AD1DAF1" w14:textId="7FBD70A2" w:rsidR="007E0B5F" w:rsidRPr="00D5649E" w:rsidRDefault="007E0B5F" w:rsidP="009E11B8">
            <w:pPr>
              <w:rPr>
                <w:rFonts w:ascii="Calibri" w:hAnsi="Calibri"/>
                <w:sz w:val="22"/>
                <w:szCs w:val="22"/>
              </w:rPr>
            </w:pPr>
            <w:r w:rsidRPr="00D5649E">
              <w:rPr>
                <w:rFonts w:ascii="Calibri" w:hAnsi="Calibri"/>
                <w:sz w:val="22"/>
                <w:szCs w:val="22"/>
              </w:rPr>
              <w:t>Total sales record</w:t>
            </w:r>
          </w:p>
        </w:tc>
      </w:tr>
    </w:tbl>
    <w:p w14:paraId="7C00DAA1" w14:textId="77777777" w:rsidR="002E343C" w:rsidRDefault="002E343C"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820D35" w:rsidRPr="00820D35" w14:paraId="5303DB1F" w14:textId="77777777" w:rsidTr="005723EC">
        <w:tc>
          <w:tcPr>
            <w:tcW w:w="2308" w:type="dxa"/>
            <w:shd w:val="clear" w:color="auto" w:fill="B3B3B3"/>
          </w:tcPr>
          <w:p w14:paraId="394781DE" w14:textId="77777777" w:rsidR="00820D35" w:rsidRPr="00820D35" w:rsidRDefault="00820D35" w:rsidP="00820D35">
            <w:pPr>
              <w:rPr>
                <w:rFonts w:ascii="Calibri" w:hAnsi="Calibri"/>
                <w:sz w:val="22"/>
                <w:szCs w:val="22"/>
              </w:rPr>
            </w:pPr>
            <w:r w:rsidRPr="00820D35">
              <w:rPr>
                <w:rFonts w:ascii="Calibri" w:hAnsi="Calibri"/>
                <w:sz w:val="22"/>
                <w:szCs w:val="22"/>
              </w:rPr>
              <w:t>Data / Parameter:</w:t>
            </w:r>
          </w:p>
        </w:tc>
        <w:tc>
          <w:tcPr>
            <w:tcW w:w="7700" w:type="dxa"/>
          </w:tcPr>
          <w:p w14:paraId="074DE982" w14:textId="355749F3" w:rsidR="00820D35" w:rsidRPr="00820D35" w:rsidRDefault="00820D35" w:rsidP="00820D35">
            <w:pPr>
              <w:rPr>
                <w:rFonts w:ascii="Calibri" w:hAnsi="Calibri"/>
                <w:sz w:val="22"/>
                <w:szCs w:val="22"/>
              </w:rPr>
            </w:pPr>
            <w:r w:rsidRPr="00820D35">
              <w:rPr>
                <w:rFonts w:ascii="Calibri" w:hAnsi="Calibri"/>
                <w:sz w:val="22"/>
                <w:szCs w:val="22"/>
              </w:rPr>
              <w:t>EF</w:t>
            </w:r>
            <w:r w:rsidRPr="005723EC">
              <w:rPr>
                <w:rFonts w:ascii="Calibri" w:hAnsi="Calibri"/>
                <w:sz w:val="22"/>
                <w:szCs w:val="22"/>
                <w:vertAlign w:val="subscript"/>
              </w:rPr>
              <w:t>b,BC</w:t>
            </w:r>
          </w:p>
        </w:tc>
      </w:tr>
      <w:tr w:rsidR="00820D35" w:rsidRPr="00820D35" w14:paraId="26840231" w14:textId="77777777" w:rsidTr="005723EC">
        <w:tc>
          <w:tcPr>
            <w:tcW w:w="2308" w:type="dxa"/>
            <w:shd w:val="clear" w:color="auto" w:fill="B3B3B3"/>
          </w:tcPr>
          <w:p w14:paraId="55FA0542" w14:textId="77777777" w:rsidR="00820D35" w:rsidRPr="00820D35" w:rsidRDefault="00820D35" w:rsidP="00820D35">
            <w:pPr>
              <w:rPr>
                <w:rFonts w:ascii="Calibri" w:hAnsi="Calibri"/>
                <w:sz w:val="22"/>
                <w:szCs w:val="22"/>
              </w:rPr>
            </w:pPr>
            <w:r w:rsidRPr="00820D35">
              <w:rPr>
                <w:rFonts w:ascii="Calibri" w:hAnsi="Calibri"/>
                <w:sz w:val="22"/>
                <w:szCs w:val="22"/>
              </w:rPr>
              <w:t>Data unit:</w:t>
            </w:r>
          </w:p>
        </w:tc>
        <w:tc>
          <w:tcPr>
            <w:tcW w:w="7700" w:type="dxa"/>
          </w:tcPr>
          <w:p w14:paraId="73A89C60" w14:textId="2F6100A9" w:rsidR="00820D35" w:rsidRPr="00820D35" w:rsidRDefault="0051104F" w:rsidP="00820D35">
            <w:pPr>
              <w:rPr>
                <w:rFonts w:ascii="Calibri" w:hAnsi="Calibri"/>
                <w:sz w:val="22"/>
                <w:szCs w:val="22"/>
              </w:rPr>
            </w:pPr>
            <w:r>
              <w:rPr>
                <w:rFonts w:ascii="Calibri" w:hAnsi="Calibri"/>
                <w:sz w:val="22"/>
                <w:szCs w:val="22"/>
              </w:rPr>
              <w:t>g</w:t>
            </w:r>
            <w:r w:rsidR="00820D35">
              <w:rPr>
                <w:rFonts w:ascii="Calibri" w:hAnsi="Calibri"/>
                <w:sz w:val="22"/>
                <w:szCs w:val="22"/>
              </w:rPr>
              <w:t>/kg_fuel</w:t>
            </w:r>
          </w:p>
        </w:tc>
      </w:tr>
      <w:tr w:rsidR="00820D35" w:rsidRPr="00820D35" w14:paraId="5705AE01" w14:textId="77777777" w:rsidTr="005723EC">
        <w:tc>
          <w:tcPr>
            <w:tcW w:w="2308" w:type="dxa"/>
            <w:shd w:val="clear" w:color="auto" w:fill="B3B3B3"/>
          </w:tcPr>
          <w:p w14:paraId="3154DA42" w14:textId="77777777" w:rsidR="00820D35" w:rsidRPr="00820D35" w:rsidRDefault="00820D35" w:rsidP="00820D35">
            <w:pPr>
              <w:rPr>
                <w:rFonts w:ascii="Calibri" w:hAnsi="Calibri"/>
                <w:sz w:val="22"/>
                <w:szCs w:val="22"/>
              </w:rPr>
            </w:pPr>
            <w:r w:rsidRPr="00820D35">
              <w:rPr>
                <w:rFonts w:ascii="Calibri" w:hAnsi="Calibri"/>
                <w:sz w:val="22"/>
                <w:szCs w:val="22"/>
              </w:rPr>
              <w:t>Description:</w:t>
            </w:r>
          </w:p>
        </w:tc>
        <w:tc>
          <w:tcPr>
            <w:tcW w:w="7700" w:type="dxa"/>
          </w:tcPr>
          <w:p w14:paraId="1F45E242" w14:textId="208CC1E6" w:rsidR="00820D35" w:rsidRPr="00820D35" w:rsidRDefault="00820D35" w:rsidP="00820D35">
            <w:pPr>
              <w:rPr>
                <w:rFonts w:ascii="Calibri" w:hAnsi="Calibri"/>
                <w:sz w:val="22"/>
                <w:szCs w:val="22"/>
              </w:rPr>
            </w:pPr>
            <w:r>
              <w:rPr>
                <w:rFonts w:ascii="Calibri" w:hAnsi="Calibri"/>
                <w:sz w:val="22"/>
                <w:szCs w:val="22"/>
              </w:rPr>
              <w:t xml:space="preserve">BC emission factor arising from the fuel consumption in </w:t>
            </w:r>
            <w:r w:rsidR="00A612D1">
              <w:rPr>
                <w:rFonts w:ascii="Calibri" w:hAnsi="Calibri"/>
                <w:sz w:val="22"/>
                <w:szCs w:val="22"/>
              </w:rPr>
              <w:t xml:space="preserve">the </w:t>
            </w:r>
            <w:r>
              <w:rPr>
                <w:rFonts w:ascii="Calibri" w:hAnsi="Calibri"/>
                <w:sz w:val="22"/>
                <w:szCs w:val="22"/>
              </w:rPr>
              <w:t>baseline scenario</w:t>
            </w:r>
          </w:p>
        </w:tc>
      </w:tr>
      <w:tr w:rsidR="00820D35" w:rsidRPr="00820D35" w14:paraId="16D1E98B" w14:textId="77777777" w:rsidTr="005723EC">
        <w:tc>
          <w:tcPr>
            <w:tcW w:w="2308" w:type="dxa"/>
            <w:shd w:val="clear" w:color="auto" w:fill="B3B3B3"/>
          </w:tcPr>
          <w:p w14:paraId="0FF146C4" w14:textId="77777777" w:rsidR="00820D35" w:rsidRPr="00820D35" w:rsidRDefault="00820D35" w:rsidP="00820D35">
            <w:pPr>
              <w:rPr>
                <w:rFonts w:ascii="Calibri" w:hAnsi="Calibri"/>
                <w:sz w:val="22"/>
                <w:szCs w:val="22"/>
              </w:rPr>
            </w:pPr>
            <w:r w:rsidRPr="00820D35">
              <w:rPr>
                <w:rFonts w:ascii="Calibri" w:hAnsi="Calibri"/>
                <w:sz w:val="22"/>
                <w:szCs w:val="22"/>
              </w:rPr>
              <w:t>Source of data:</w:t>
            </w:r>
          </w:p>
        </w:tc>
        <w:tc>
          <w:tcPr>
            <w:tcW w:w="7700" w:type="dxa"/>
          </w:tcPr>
          <w:p w14:paraId="36347DFB" w14:textId="5C783A22" w:rsidR="00820D35" w:rsidRPr="00820D35" w:rsidRDefault="00820D35" w:rsidP="003005AD">
            <w:pPr>
              <w:rPr>
                <w:rFonts w:ascii="Calibri" w:hAnsi="Calibri"/>
                <w:sz w:val="22"/>
                <w:szCs w:val="22"/>
              </w:rPr>
            </w:pPr>
            <w:r>
              <w:rPr>
                <w:rFonts w:ascii="Calibri" w:hAnsi="Calibri"/>
                <w:sz w:val="22"/>
                <w:szCs w:val="22"/>
              </w:rPr>
              <w:t>Lab</w:t>
            </w:r>
            <w:r w:rsidR="00A172FF">
              <w:rPr>
                <w:rFonts w:ascii="Calibri" w:hAnsi="Calibri"/>
                <w:sz w:val="22"/>
                <w:szCs w:val="22"/>
              </w:rPr>
              <w:t>oratory</w:t>
            </w:r>
            <w:r>
              <w:rPr>
                <w:rFonts w:ascii="Calibri" w:hAnsi="Calibri"/>
                <w:sz w:val="22"/>
                <w:szCs w:val="22"/>
              </w:rPr>
              <w:t xml:space="preserve"> </w:t>
            </w:r>
            <w:r w:rsidR="00DD6D8D">
              <w:rPr>
                <w:rFonts w:ascii="Calibri" w:hAnsi="Calibri"/>
                <w:sz w:val="22"/>
                <w:szCs w:val="22"/>
              </w:rPr>
              <w:t>or f</w:t>
            </w:r>
            <w:r>
              <w:rPr>
                <w:rFonts w:ascii="Calibri" w:hAnsi="Calibri"/>
                <w:sz w:val="22"/>
                <w:szCs w:val="22"/>
              </w:rPr>
              <w:t>ield test</w:t>
            </w:r>
            <w:r w:rsidR="00C61B4F">
              <w:rPr>
                <w:rFonts w:ascii="Calibri" w:hAnsi="Calibri"/>
                <w:sz w:val="22"/>
                <w:szCs w:val="22"/>
              </w:rPr>
              <w:t xml:space="preserve"> </w:t>
            </w:r>
          </w:p>
        </w:tc>
      </w:tr>
      <w:tr w:rsidR="00820D35" w:rsidRPr="00820D35" w14:paraId="4F191578" w14:textId="77777777" w:rsidTr="005723EC">
        <w:tc>
          <w:tcPr>
            <w:tcW w:w="2308" w:type="dxa"/>
            <w:shd w:val="clear" w:color="auto" w:fill="B3B3B3"/>
          </w:tcPr>
          <w:p w14:paraId="0DF9276E" w14:textId="77777777" w:rsidR="00820D35" w:rsidRPr="00820D35" w:rsidRDefault="00820D35" w:rsidP="00820D35">
            <w:pPr>
              <w:rPr>
                <w:rFonts w:ascii="Calibri" w:hAnsi="Calibri"/>
                <w:sz w:val="22"/>
                <w:szCs w:val="22"/>
              </w:rPr>
            </w:pPr>
            <w:r w:rsidRPr="00820D35">
              <w:rPr>
                <w:rFonts w:ascii="Calibri" w:hAnsi="Calibri"/>
                <w:sz w:val="22"/>
                <w:szCs w:val="22"/>
              </w:rPr>
              <w:t>Monitoring frequency:</w:t>
            </w:r>
          </w:p>
        </w:tc>
        <w:tc>
          <w:tcPr>
            <w:tcW w:w="7700" w:type="dxa"/>
          </w:tcPr>
          <w:p w14:paraId="2A6A67B3" w14:textId="05449A1C" w:rsidR="00820D35" w:rsidRPr="00820D35" w:rsidRDefault="003005AD" w:rsidP="003005AD">
            <w:pPr>
              <w:rPr>
                <w:rFonts w:ascii="Calibri" w:hAnsi="Calibri"/>
                <w:sz w:val="22"/>
                <w:szCs w:val="22"/>
              </w:rPr>
            </w:pPr>
            <w:r>
              <w:rPr>
                <w:rFonts w:ascii="Calibri" w:hAnsi="Calibri"/>
                <w:sz w:val="22"/>
                <w:szCs w:val="22"/>
              </w:rPr>
              <w:t>Ex-ante f</w:t>
            </w:r>
            <w:r w:rsidR="00820D35" w:rsidRPr="00820D35">
              <w:rPr>
                <w:rFonts w:ascii="Calibri" w:hAnsi="Calibri"/>
                <w:sz w:val="22"/>
                <w:szCs w:val="22"/>
              </w:rPr>
              <w:t>ixed for a</w:t>
            </w:r>
            <w:r w:rsidR="00820D35">
              <w:rPr>
                <w:rFonts w:ascii="Calibri" w:hAnsi="Calibri"/>
                <w:sz w:val="22"/>
                <w:szCs w:val="22"/>
              </w:rPr>
              <w:t xml:space="preserve"> </w:t>
            </w:r>
            <w:r w:rsidR="00820D35" w:rsidRPr="00820D35">
              <w:rPr>
                <w:rFonts w:ascii="Calibri" w:hAnsi="Calibri"/>
                <w:sz w:val="22"/>
                <w:szCs w:val="22"/>
              </w:rPr>
              <w:t>given crediting period</w:t>
            </w:r>
          </w:p>
        </w:tc>
      </w:tr>
      <w:tr w:rsidR="00820D35" w:rsidRPr="00820D35" w14:paraId="26C01C73" w14:textId="77777777" w:rsidTr="005723EC">
        <w:tc>
          <w:tcPr>
            <w:tcW w:w="2308" w:type="dxa"/>
            <w:shd w:val="clear" w:color="auto" w:fill="B3B3B3"/>
          </w:tcPr>
          <w:p w14:paraId="10597576" w14:textId="77777777" w:rsidR="00820D35" w:rsidRPr="00820D35" w:rsidRDefault="00820D35" w:rsidP="00820D35">
            <w:pPr>
              <w:rPr>
                <w:rFonts w:ascii="Calibri" w:hAnsi="Calibri"/>
                <w:sz w:val="22"/>
                <w:szCs w:val="22"/>
              </w:rPr>
            </w:pPr>
            <w:r w:rsidRPr="00820D35">
              <w:rPr>
                <w:rFonts w:ascii="Calibri" w:hAnsi="Calibri"/>
                <w:sz w:val="22"/>
                <w:szCs w:val="22"/>
              </w:rPr>
              <w:t>QA/QC procedures:</w:t>
            </w:r>
          </w:p>
        </w:tc>
        <w:tc>
          <w:tcPr>
            <w:tcW w:w="7700" w:type="dxa"/>
          </w:tcPr>
          <w:p w14:paraId="52FBF3AD" w14:textId="77777777" w:rsidR="00820D35" w:rsidRPr="00820D35" w:rsidRDefault="00820D35" w:rsidP="00820D35">
            <w:pPr>
              <w:rPr>
                <w:rFonts w:ascii="Calibri" w:hAnsi="Calibri"/>
                <w:sz w:val="22"/>
                <w:szCs w:val="22"/>
              </w:rPr>
            </w:pPr>
            <w:r w:rsidRPr="00820D35">
              <w:rPr>
                <w:rFonts w:ascii="Calibri" w:hAnsi="Calibri"/>
                <w:sz w:val="22"/>
                <w:szCs w:val="22"/>
              </w:rPr>
              <w:t>Transparent data analysis and reporting</w:t>
            </w:r>
          </w:p>
        </w:tc>
      </w:tr>
      <w:tr w:rsidR="00820D35" w:rsidRPr="00820D35" w14:paraId="3468B7FC" w14:textId="77777777" w:rsidTr="005723EC">
        <w:tc>
          <w:tcPr>
            <w:tcW w:w="2308" w:type="dxa"/>
            <w:shd w:val="clear" w:color="auto" w:fill="B3B3B3"/>
          </w:tcPr>
          <w:p w14:paraId="33103122" w14:textId="77777777" w:rsidR="00820D35" w:rsidRPr="00820D35" w:rsidRDefault="00820D35" w:rsidP="00820D35">
            <w:pPr>
              <w:rPr>
                <w:rFonts w:ascii="Calibri" w:hAnsi="Calibri"/>
                <w:sz w:val="22"/>
                <w:szCs w:val="22"/>
              </w:rPr>
            </w:pPr>
            <w:r w:rsidRPr="00820D35">
              <w:rPr>
                <w:rFonts w:ascii="Calibri" w:hAnsi="Calibri"/>
                <w:sz w:val="22"/>
                <w:szCs w:val="22"/>
              </w:rPr>
              <w:t>Any comment:</w:t>
            </w:r>
          </w:p>
        </w:tc>
        <w:tc>
          <w:tcPr>
            <w:tcW w:w="7700" w:type="dxa"/>
          </w:tcPr>
          <w:p w14:paraId="0F39B886" w14:textId="7449AE92" w:rsidR="00820D35" w:rsidRPr="00820D35" w:rsidRDefault="00820D35" w:rsidP="00820D35">
            <w:pPr>
              <w:rPr>
                <w:rFonts w:ascii="Calibri" w:hAnsi="Calibri"/>
                <w:sz w:val="22"/>
                <w:szCs w:val="22"/>
              </w:rPr>
            </w:pPr>
            <w:r w:rsidRPr="00820D35">
              <w:rPr>
                <w:rFonts w:ascii="Calibri" w:hAnsi="Calibri"/>
                <w:sz w:val="22"/>
                <w:szCs w:val="22"/>
              </w:rPr>
              <w:t xml:space="preserve">A representative </w:t>
            </w:r>
            <w:r>
              <w:rPr>
                <w:rFonts w:ascii="Calibri" w:hAnsi="Calibri"/>
                <w:sz w:val="22"/>
                <w:szCs w:val="22"/>
              </w:rPr>
              <w:t xml:space="preserve">emission factor for each </w:t>
            </w:r>
            <w:r w:rsidR="003519FD">
              <w:rPr>
                <w:rFonts w:ascii="Calibri" w:hAnsi="Calibri"/>
                <w:sz w:val="22"/>
                <w:szCs w:val="22"/>
              </w:rPr>
              <w:t>baseline technology</w:t>
            </w:r>
            <w:r w:rsidRPr="00820D35">
              <w:rPr>
                <w:rFonts w:ascii="Calibri" w:hAnsi="Calibri"/>
                <w:sz w:val="22"/>
                <w:szCs w:val="22"/>
              </w:rPr>
              <w:t xml:space="preserve"> </w:t>
            </w:r>
            <w:r w:rsidR="00DD6D8D">
              <w:rPr>
                <w:rFonts w:ascii="Calibri" w:hAnsi="Calibri"/>
                <w:sz w:val="22"/>
                <w:szCs w:val="22"/>
              </w:rPr>
              <w:t xml:space="preserve">type </w:t>
            </w:r>
            <w:r>
              <w:rPr>
                <w:rFonts w:ascii="Calibri" w:hAnsi="Calibri"/>
                <w:sz w:val="22"/>
                <w:szCs w:val="22"/>
              </w:rPr>
              <w:t>that</w:t>
            </w:r>
            <w:r w:rsidR="003519FD">
              <w:rPr>
                <w:rFonts w:ascii="Calibri" w:hAnsi="Calibri"/>
                <w:sz w:val="22"/>
                <w:szCs w:val="22"/>
              </w:rPr>
              <w:t xml:space="preserve"> is</w:t>
            </w:r>
            <w:r>
              <w:rPr>
                <w:rFonts w:ascii="Calibri" w:hAnsi="Calibri"/>
                <w:sz w:val="22"/>
                <w:szCs w:val="22"/>
              </w:rPr>
              <w:t xml:space="preserve"> </w:t>
            </w:r>
            <w:r w:rsidRPr="00820D35">
              <w:rPr>
                <w:rFonts w:ascii="Calibri" w:hAnsi="Calibri"/>
                <w:sz w:val="22"/>
                <w:szCs w:val="22"/>
              </w:rPr>
              <w:t>being compared for project crediting</w:t>
            </w:r>
          </w:p>
        </w:tc>
      </w:tr>
    </w:tbl>
    <w:p w14:paraId="181E1D0B" w14:textId="77777777" w:rsidR="00820D35" w:rsidRDefault="00820D35"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3519FD" w:rsidRPr="00820D35" w14:paraId="550BDC28" w14:textId="77777777" w:rsidTr="003519FD">
        <w:tc>
          <w:tcPr>
            <w:tcW w:w="2308" w:type="dxa"/>
            <w:shd w:val="clear" w:color="auto" w:fill="B3B3B3"/>
          </w:tcPr>
          <w:p w14:paraId="0543A995" w14:textId="77777777" w:rsidR="003519FD" w:rsidRPr="00820D35" w:rsidRDefault="003519FD" w:rsidP="003519FD">
            <w:pPr>
              <w:rPr>
                <w:rFonts w:ascii="Calibri" w:hAnsi="Calibri"/>
                <w:sz w:val="22"/>
                <w:szCs w:val="22"/>
              </w:rPr>
            </w:pPr>
            <w:r w:rsidRPr="00820D35">
              <w:rPr>
                <w:rFonts w:ascii="Calibri" w:hAnsi="Calibri"/>
                <w:sz w:val="22"/>
                <w:szCs w:val="22"/>
              </w:rPr>
              <w:t>Data / Parameter:</w:t>
            </w:r>
          </w:p>
        </w:tc>
        <w:tc>
          <w:tcPr>
            <w:tcW w:w="7700" w:type="dxa"/>
          </w:tcPr>
          <w:p w14:paraId="0FCD60EB" w14:textId="7E6FD4E8" w:rsidR="003519FD" w:rsidRPr="00820D35" w:rsidRDefault="003519FD" w:rsidP="003519FD">
            <w:pPr>
              <w:rPr>
                <w:rFonts w:ascii="Calibri" w:hAnsi="Calibri"/>
                <w:sz w:val="22"/>
                <w:szCs w:val="22"/>
              </w:rPr>
            </w:pPr>
            <w:r w:rsidRPr="00820D35">
              <w:rPr>
                <w:rFonts w:ascii="Calibri" w:hAnsi="Calibri"/>
                <w:sz w:val="22"/>
                <w:szCs w:val="22"/>
              </w:rPr>
              <w:t>EF</w:t>
            </w:r>
            <w:r>
              <w:rPr>
                <w:rFonts w:ascii="Calibri" w:hAnsi="Calibri"/>
                <w:sz w:val="22"/>
                <w:szCs w:val="22"/>
                <w:vertAlign w:val="subscript"/>
              </w:rPr>
              <w:t>p</w:t>
            </w:r>
            <w:r w:rsidRPr="00270A5A">
              <w:rPr>
                <w:rFonts w:ascii="Calibri" w:hAnsi="Calibri"/>
                <w:sz w:val="22"/>
                <w:szCs w:val="22"/>
                <w:vertAlign w:val="subscript"/>
              </w:rPr>
              <w:t>,BC</w:t>
            </w:r>
          </w:p>
        </w:tc>
      </w:tr>
      <w:tr w:rsidR="003519FD" w:rsidRPr="00820D35" w14:paraId="0C9918AE" w14:textId="77777777" w:rsidTr="003519FD">
        <w:tc>
          <w:tcPr>
            <w:tcW w:w="2308" w:type="dxa"/>
            <w:shd w:val="clear" w:color="auto" w:fill="B3B3B3"/>
          </w:tcPr>
          <w:p w14:paraId="4309BAA1" w14:textId="77777777" w:rsidR="003519FD" w:rsidRPr="00820D35" w:rsidRDefault="003519FD" w:rsidP="003519FD">
            <w:pPr>
              <w:rPr>
                <w:rFonts w:ascii="Calibri" w:hAnsi="Calibri"/>
                <w:sz w:val="22"/>
                <w:szCs w:val="22"/>
              </w:rPr>
            </w:pPr>
            <w:r w:rsidRPr="00820D35">
              <w:rPr>
                <w:rFonts w:ascii="Calibri" w:hAnsi="Calibri"/>
                <w:sz w:val="22"/>
                <w:szCs w:val="22"/>
              </w:rPr>
              <w:t>Data unit:</w:t>
            </w:r>
          </w:p>
        </w:tc>
        <w:tc>
          <w:tcPr>
            <w:tcW w:w="7700" w:type="dxa"/>
          </w:tcPr>
          <w:p w14:paraId="674992FE" w14:textId="4B7337D4" w:rsidR="003519FD" w:rsidRPr="00820D35" w:rsidRDefault="00A120C8" w:rsidP="003519FD">
            <w:pPr>
              <w:rPr>
                <w:rFonts w:ascii="Calibri" w:hAnsi="Calibri"/>
                <w:sz w:val="22"/>
                <w:szCs w:val="22"/>
              </w:rPr>
            </w:pPr>
            <w:r>
              <w:rPr>
                <w:rFonts w:ascii="Calibri" w:hAnsi="Calibri"/>
                <w:sz w:val="22"/>
                <w:szCs w:val="22"/>
              </w:rPr>
              <w:t>g</w:t>
            </w:r>
            <w:r w:rsidR="003519FD">
              <w:rPr>
                <w:rFonts w:ascii="Calibri" w:hAnsi="Calibri"/>
                <w:sz w:val="22"/>
                <w:szCs w:val="22"/>
              </w:rPr>
              <w:t>/kg_fuel</w:t>
            </w:r>
          </w:p>
        </w:tc>
      </w:tr>
      <w:tr w:rsidR="003519FD" w:rsidRPr="00820D35" w14:paraId="6D408B1D" w14:textId="77777777" w:rsidTr="003519FD">
        <w:tc>
          <w:tcPr>
            <w:tcW w:w="2308" w:type="dxa"/>
            <w:shd w:val="clear" w:color="auto" w:fill="B3B3B3"/>
          </w:tcPr>
          <w:p w14:paraId="68548F18" w14:textId="77777777" w:rsidR="003519FD" w:rsidRPr="00820D35" w:rsidRDefault="003519FD" w:rsidP="003519FD">
            <w:pPr>
              <w:rPr>
                <w:rFonts w:ascii="Calibri" w:hAnsi="Calibri"/>
                <w:sz w:val="22"/>
                <w:szCs w:val="22"/>
              </w:rPr>
            </w:pPr>
            <w:r w:rsidRPr="00820D35">
              <w:rPr>
                <w:rFonts w:ascii="Calibri" w:hAnsi="Calibri"/>
                <w:sz w:val="22"/>
                <w:szCs w:val="22"/>
              </w:rPr>
              <w:t>Description:</w:t>
            </w:r>
          </w:p>
        </w:tc>
        <w:tc>
          <w:tcPr>
            <w:tcW w:w="7700" w:type="dxa"/>
          </w:tcPr>
          <w:p w14:paraId="0F027B4A" w14:textId="78503600" w:rsidR="003519FD" w:rsidRPr="00820D35" w:rsidRDefault="003519FD" w:rsidP="00AA6617">
            <w:pPr>
              <w:rPr>
                <w:rFonts w:ascii="Calibri" w:hAnsi="Calibri"/>
                <w:sz w:val="22"/>
                <w:szCs w:val="22"/>
              </w:rPr>
            </w:pPr>
            <w:r>
              <w:rPr>
                <w:rFonts w:ascii="Calibri" w:hAnsi="Calibri"/>
                <w:sz w:val="22"/>
                <w:szCs w:val="22"/>
              </w:rPr>
              <w:t xml:space="preserve">BC emission factor arising from the fuel consumption in </w:t>
            </w:r>
            <w:r w:rsidR="00A612D1">
              <w:rPr>
                <w:rFonts w:ascii="Calibri" w:hAnsi="Calibri"/>
                <w:sz w:val="22"/>
                <w:szCs w:val="22"/>
              </w:rPr>
              <w:t xml:space="preserve">the </w:t>
            </w:r>
            <w:r w:rsidR="00AA6617">
              <w:rPr>
                <w:rFonts w:ascii="Calibri" w:hAnsi="Calibri"/>
                <w:sz w:val="22"/>
                <w:szCs w:val="22"/>
              </w:rPr>
              <w:t>project scenario</w:t>
            </w:r>
          </w:p>
        </w:tc>
      </w:tr>
      <w:tr w:rsidR="003519FD" w:rsidRPr="00820D35" w14:paraId="3BBC9A53" w14:textId="77777777" w:rsidTr="003519FD">
        <w:tc>
          <w:tcPr>
            <w:tcW w:w="2308" w:type="dxa"/>
            <w:shd w:val="clear" w:color="auto" w:fill="B3B3B3"/>
          </w:tcPr>
          <w:p w14:paraId="6025D171" w14:textId="77777777" w:rsidR="003519FD" w:rsidRPr="00820D35" w:rsidRDefault="003519FD" w:rsidP="003519FD">
            <w:pPr>
              <w:rPr>
                <w:rFonts w:ascii="Calibri" w:hAnsi="Calibri"/>
                <w:sz w:val="22"/>
                <w:szCs w:val="22"/>
              </w:rPr>
            </w:pPr>
            <w:r w:rsidRPr="00820D35">
              <w:rPr>
                <w:rFonts w:ascii="Calibri" w:hAnsi="Calibri"/>
                <w:sz w:val="22"/>
                <w:szCs w:val="22"/>
              </w:rPr>
              <w:t>Source of data:</w:t>
            </w:r>
          </w:p>
        </w:tc>
        <w:tc>
          <w:tcPr>
            <w:tcW w:w="7700" w:type="dxa"/>
          </w:tcPr>
          <w:p w14:paraId="7C2AE742" w14:textId="1F407F37" w:rsidR="00DD6D8D" w:rsidRDefault="00FF49E4" w:rsidP="009B7A41">
            <w:pPr>
              <w:rPr>
                <w:rFonts w:ascii="Calibri" w:hAnsi="Calibri"/>
                <w:sz w:val="22"/>
                <w:szCs w:val="22"/>
              </w:rPr>
            </w:pPr>
            <w:r>
              <w:rPr>
                <w:rFonts w:ascii="Calibri" w:hAnsi="Calibri"/>
                <w:sz w:val="22"/>
                <w:szCs w:val="22"/>
              </w:rPr>
              <w:t>1</w:t>
            </w:r>
            <w:r w:rsidRPr="00872CA9">
              <w:rPr>
                <w:rFonts w:ascii="Calibri" w:hAnsi="Calibri"/>
                <w:sz w:val="22"/>
                <w:szCs w:val="22"/>
                <w:vertAlign w:val="superscript"/>
              </w:rPr>
              <w:t>st</w:t>
            </w:r>
            <w:r>
              <w:rPr>
                <w:rFonts w:ascii="Calibri" w:hAnsi="Calibri"/>
                <w:sz w:val="22"/>
                <w:szCs w:val="22"/>
              </w:rPr>
              <w:t xml:space="preserve"> </w:t>
            </w:r>
            <w:r w:rsidR="009B7A41">
              <w:rPr>
                <w:rFonts w:ascii="Calibri" w:hAnsi="Calibri"/>
                <w:sz w:val="22"/>
                <w:szCs w:val="22"/>
              </w:rPr>
              <w:t>test: Lab</w:t>
            </w:r>
            <w:r w:rsidR="00A612D1">
              <w:rPr>
                <w:rFonts w:ascii="Calibri" w:hAnsi="Calibri"/>
                <w:sz w:val="22"/>
                <w:szCs w:val="22"/>
              </w:rPr>
              <w:t>oratory</w:t>
            </w:r>
            <w:r w:rsidR="009B7A41">
              <w:rPr>
                <w:rFonts w:ascii="Calibri" w:hAnsi="Calibri"/>
                <w:sz w:val="22"/>
                <w:szCs w:val="22"/>
              </w:rPr>
              <w:t xml:space="preserve"> test </w:t>
            </w:r>
            <w:r w:rsidR="00006F5E">
              <w:rPr>
                <w:rFonts w:ascii="Calibri" w:hAnsi="Calibri"/>
                <w:sz w:val="22"/>
                <w:szCs w:val="22"/>
              </w:rPr>
              <w:t xml:space="preserve">to measure emission factor (g/kg of fuel) </w:t>
            </w:r>
            <w:r w:rsidR="003519FD">
              <w:rPr>
                <w:rFonts w:ascii="Calibri" w:hAnsi="Calibri"/>
                <w:sz w:val="22"/>
                <w:szCs w:val="22"/>
              </w:rPr>
              <w:t xml:space="preserve">with </w:t>
            </w:r>
            <w:r w:rsidR="009B7A41">
              <w:rPr>
                <w:rFonts w:ascii="Calibri" w:hAnsi="Calibri"/>
                <w:sz w:val="22"/>
                <w:szCs w:val="22"/>
              </w:rPr>
              <w:t xml:space="preserve">field </w:t>
            </w:r>
            <w:r w:rsidR="00DD6D8D">
              <w:rPr>
                <w:rFonts w:ascii="Calibri" w:hAnsi="Calibri"/>
                <w:sz w:val="22"/>
                <w:szCs w:val="22"/>
              </w:rPr>
              <w:t>measurements of BC concentration (g/m</w:t>
            </w:r>
            <w:r w:rsidR="00DD6D8D" w:rsidRPr="005B0F04">
              <w:rPr>
                <w:rFonts w:ascii="Calibri" w:hAnsi="Calibri"/>
                <w:sz w:val="22"/>
                <w:szCs w:val="22"/>
                <w:vertAlign w:val="superscript"/>
              </w:rPr>
              <w:t>3</w:t>
            </w:r>
            <w:r w:rsidR="00DD6D8D">
              <w:rPr>
                <w:rFonts w:ascii="Calibri" w:hAnsi="Calibri"/>
                <w:sz w:val="22"/>
                <w:szCs w:val="22"/>
              </w:rPr>
              <w:t>) O</w:t>
            </w:r>
            <w:r w:rsidR="008D3A22">
              <w:rPr>
                <w:rFonts w:ascii="Calibri" w:hAnsi="Calibri"/>
                <w:sz w:val="22"/>
                <w:szCs w:val="22"/>
              </w:rPr>
              <w:t>R</w:t>
            </w:r>
            <w:r w:rsidR="00DD6D8D">
              <w:rPr>
                <w:rFonts w:ascii="Calibri" w:hAnsi="Calibri"/>
                <w:sz w:val="22"/>
                <w:szCs w:val="22"/>
              </w:rPr>
              <w:t xml:space="preserve"> </w:t>
            </w:r>
            <w:r w:rsidR="00006F5E">
              <w:rPr>
                <w:rFonts w:ascii="Calibri" w:hAnsi="Calibri"/>
                <w:sz w:val="22"/>
                <w:szCs w:val="22"/>
              </w:rPr>
              <w:t xml:space="preserve">total </w:t>
            </w:r>
            <w:r w:rsidR="00DD6D8D">
              <w:rPr>
                <w:rFonts w:ascii="Calibri" w:hAnsi="Calibri"/>
                <w:sz w:val="22"/>
                <w:szCs w:val="22"/>
              </w:rPr>
              <w:t>field test</w:t>
            </w:r>
            <w:r w:rsidR="00C61B4F">
              <w:rPr>
                <w:rFonts w:ascii="Calibri" w:hAnsi="Calibri"/>
                <w:sz w:val="22"/>
                <w:szCs w:val="22"/>
              </w:rPr>
              <w:t xml:space="preserve"> to measure emission factor</w:t>
            </w:r>
            <w:r w:rsidR="00A172FF">
              <w:rPr>
                <w:rFonts w:ascii="Calibri" w:hAnsi="Calibri"/>
                <w:sz w:val="22"/>
                <w:szCs w:val="22"/>
              </w:rPr>
              <w:t xml:space="preserve"> (g/kg of fuel)</w:t>
            </w:r>
            <w:r w:rsidR="00DD6D8D">
              <w:rPr>
                <w:rFonts w:ascii="Calibri" w:hAnsi="Calibri"/>
                <w:sz w:val="22"/>
                <w:szCs w:val="22"/>
              </w:rPr>
              <w:t xml:space="preserve">. </w:t>
            </w:r>
          </w:p>
          <w:p w14:paraId="25E0CA46" w14:textId="721CE688" w:rsidR="009B7A41" w:rsidRPr="00820D35" w:rsidRDefault="009B7A41" w:rsidP="003005AD">
            <w:pPr>
              <w:rPr>
                <w:rFonts w:ascii="Calibri" w:hAnsi="Calibri"/>
                <w:sz w:val="22"/>
                <w:szCs w:val="22"/>
              </w:rPr>
            </w:pPr>
            <w:r>
              <w:rPr>
                <w:rFonts w:ascii="Calibri" w:hAnsi="Calibri"/>
                <w:sz w:val="22"/>
                <w:szCs w:val="22"/>
              </w:rPr>
              <w:t>2</w:t>
            </w:r>
            <w:r w:rsidRPr="0051104F">
              <w:rPr>
                <w:rFonts w:ascii="Calibri" w:hAnsi="Calibri"/>
                <w:sz w:val="22"/>
                <w:szCs w:val="22"/>
                <w:vertAlign w:val="superscript"/>
              </w:rPr>
              <w:t>nd</w:t>
            </w:r>
            <w:r>
              <w:rPr>
                <w:rFonts w:ascii="Calibri" w:hAnsi="Calibri"/>
                <w:sz w:val="22"/>
                <w:szCs w:val="22"/>
              </w:rPr>
              <w:t xml:space="preserve"> test and subsequent </w:t>
            </w:r>
            <w:r w:rsidR="00FF49E4">
              <w:rPr>
                <w:rFonts w:ascii="Calibri" w:hAnsi="Calibri"/>
                <w:sz w:val="22"/>
                <w:szCs w:val="22"/>
              </w:rPr>
              <w:t xml:space="preserve">field </w:t>
            </w:r>
            <w:r>
              <w:rPr>
                <w:rFonts w:ascii="Calibri" w:hAnsi="Calibri"/>
                <w:sz w:val="22"/>
                <w:szCs w:val="22"/>
              </w:rPr>
              <w:t>tests: Field measurements of BC concentration (g/m</w:t>
            </w:r>
            <w:r w:rsidRPr="005B0F04">
              <w:rPr>
                <w:rFonts w:ascii="Calibri" w:hAnsi="Calibri"/>
                <w:sz w:val="22"/>
                <w:szCs w:val="22"/>
                <w:vertAlign w:val="superscript"/>
              </w:rPr>
              <w:t>3</w:t>
            </w:r>
            <w:r>
              <w:rPr>
                <w:rFonts w:ascii="Calibri" w:hAnsi="Calibri"/>
                <w:sz w:val="22"/>
                <w:szCs w:val="22"/>
              </w:rPr>
              <w:t xml:space="preserve">) </w:t>
            </w:r>
            <w:r w:rsidR="00A172FF">
              <w:rPr>
                <w:rFonts w:ascii="Calibri" w:hAnsi="Calibri"/>
                <w:sz w:val="22"/>
                <w:szCs w:val="22"/>
              </w:rPr>
              <w:t>OR field test</w:t>
            </w:r>
            <w:r w:rsidR="003005AD">
              <w:rPr>
                <w:rFonts w:ascii="Calibri" w:hAnsi="Calibri"/>
                <w:sz w:val="22"/>
                <w:szCs w:val="22"/>
              </w:rPr>
              <w:t>s</w:t>
            </w:r>
            <w:r w:rsidR="00A172FF">
              <w:rPr>
                <w:rFonts w:ascii="Calibri" w:hAnsi="Calibri"/>
                <w:sz w:val="22"/>
                <w:szCs w:val="22"/>
              </w:rPr>
              <w:t xml:space="preserve"> to measure emission factor (g/kg of fuel)</w:t>
            </w:r>
          </w:p>
        </w:tc>
      </w:tr>
      <w:tr w:rsidR="003519FD" w:rsidRPr="00820D35" w14:paraId="0F5C5E35" w14:textId="77777777" w:rsidTr="003519FD">
        <w:tc>
          <w:tcPr>
            <w:tcW w:w="2308" w:type="dxa"/>
            <w:shd w:val="clear" w:color="auto" w:fill="B3B3B3"/>
          </w:tcPr>
          <w:p w14:paraId="4D793326" w14:textId="0A8E153C" w:rsidR="003519FD" w:rsidRPr="00820D35" w:rsidRDefault="003519FD" w:rsidP="003519FD">
            <w:pPr>
              <w:rPr>
                <w:rFonts w:ascii="Calibri" w:hAnsi="Calibri"/>
                <w:sz w:val="22"/>
                <w:szCs w:val="22"/>
              </w:rPr>
            </w:pPr>
            <w:r w:rsidRPr="00820D35">
              <w:rPr>
                <w:rFonts w:ascii="Calibri" w:hAnsi="Calibri"/>
                <w:sz w:val="22"/>
                <w:szCs w:val="22"/>
              </w:rPr>
              <w:t>Monitoring frequency:</w:t>
            </w:r>
          </w:p>
        </w:tc>
        <w:tc>
          <w:tcPr>
            <w:tcW w:w="7700" w:type="dxa"/>
          </w:tcPr>
          <w:p w14:paraId="3DAC2035" w14:textId="62147364" w:rsidR="003519FD" w:rsidRPr="00820D35" w:rsidRDefault="00DD6D8D" w:rsidP="003519FD">
            <w:pPr>
              <w:rPr>
                <w:rFonts w:ascii="Calibri" w:hAnsi="Calibri"/>
                <w:sz w:val="22"/>
                <w:szCs w:val="22"/>
              </w:rPr>
            </w:pPr>
            <w:r w:rsidRPr="00DD6D8D">
              <w:rPr>
                <w:rFonts w:ascii="Calibri" w:hAnsi="Calibri"/>
                <w:sz w:val="22"/>
                <w:szCs w:val="22"/>
              </w:rPr>
              <w:t>Updated every two years, or more frequently</w:t>
            </w:r>
          </w:p>
        </w:tc>
      </w:tr>
      <w:tr w:rsidR="003519FD" w:rsidRPr="00820D35" w14:paraId="04283032" w14:textId="77777777" w:rsidTr="003519FD">
        <w:tc>
          <w:tcPr>
            <w:tcW w:w="2308" w:type="dxa"/>
            <w:shd w:val="clear" w:color="auto" w:fill="B3B3B3"/>
          </w:tcPr>
          <w:p w14:paraId="6596DFA2" w14:textId="77777777" w:rsidR="003519FD" w:rsidRPr="00820D35" w:rsidRDefault="003519FD" w:rsidP="003519FD">
            <w:pPr>
              <w:rPr>
                <w:rFonts w:ascii="Calibri" w:hAnsi="Calibri"/>
                <w:sz w:val="22"/>
                <w:szCs w:val="22"/>
              </w:rPr>
            </w:pPr>
            <w:r w:rsidRPr="00820D35">
              <w:rPr>
                <w:rFonts w:ascii="Calibri" w:hAnsi="Calibri"/>
                <w:sz w:val="22"/>
                <w:szCs w:val="22"/>
              </w:rPr>
              <w:t>QA/QC procedures:</w:t>
            </w:r>
          </w:p>
        </w:tc>
        <w:tc>
          <w:tcPr>
            <w:tcW w:w="7700" w:type="dxa"/>
          </w:tcPr>
          <w:p w14:paraId="680E3585" w14:textId="77777777" w:rsidR="003519FD" w:rsidRPr="00820D35" w:rsidRDefault="003519FD" w:rsidP="003519FD">
            <w:pPr>
              <w:rPr>
                <w:rFonts w:ascii="Calibri" w:hAnsi="Calibri"/>
                <w:sz w:val="22"/>
                <w:szCs w:val="22"/>
              </w:rPr>
            </w:pPr>
            <w:r w:rsidRPr="00820D35">
              <w:rPr>
                <w:rFonts w:ascii="Calibri" w:hAnsi="Calibri"/>
                <w:sz w:val="22"/>
                <w:szCs w:val="22"/>
              </w:rPr>
              <w:t>Transparent data analysis and reporting</w:t>
            </w:r>
          </w:p>
        </w:tc>
      </w:tr>
      <w:tr w:rsidR="003519FD" w:rsidRPr="00820D35" w14:paraId="5463E306" w14:textId="77777777" w:rsidTr="003519FD">
        <w:tc>
          <w:tcPr>
            <w:tcW w:w="2308" w:type="dxa"/>
            <w:shd w:val="clear" w:color="auto" w:fill="B3B3B3"/>
          </w:tcPr>
          <w:p w14:paraId="14CDB1D4" w14:textId="77777777" w:rsidR="003519FD" w:rsidRPr="00820D35" w:rsidRDefault="003519FD" w:rsidP="003519FD">
            <w:pPr>
              <w:rPr>
                <w:rFonts w:ascii="Calibri" w:hAnsi="Calibri"/>
                <w:sz w:val="22"/>
                <w:szCs w:val="22"/>
              </w:rPr>
            </w:pPr>
            <w:r w:rsidRPr="00820D35">
              <w:rPr>
                <w:rFonts w:ascii="Calibri" w:hAnsi="Calibri"/>
                <w:sz w:val="22"/>
                <w:szCs w:val="22"/>
              </w:rPr>
              <w:t>Any comment:</w:t>
            </w:r>
          </w:p>
        </w:tc>
        <w:tc>
          <w:tcPr>
            <w:tcW w:w="7700" w:type="dxa"/>
          </w:tcPr>
          <w:p w14:paraId="322BC651" w14:textId="14DA20FB" w:rsidR="003519FD" w:rsidRPr="00820D35" w:rsidRDefault="003519FD" w:rsidP="00DD6D8D">
            <w:pPr>
              <w:rPr>
                <w:rFonts w:ascii="Calibri" w:hAnsi="Calibri"/>
                <w:sz w:val="22"/>
                <w:szCs w:val="22"/>
              </w:rPr>
            </w:pPr>
            <w:r w:rsidRPr="00820D35">
              <w:rPr>
                <w:rFonts w:ascii="Calibri" w:hAnsi="Calibri"/>
                <w:sz w:val="22"/>
                <w:szCs w:val="22"/>
              </w:rPr>
              <w:t xml:space="preserve">A representative </w:t>
            </w:r>
            <w:r>
              <w:rPr>
                <w:rFonts w:ascii="Calibri" w:hAnsi="Calibri"/>
                <w:sz w:val="22"/>
                <w:szCs w:val="22"/>
              </w:rPr>
              <w:t xml:space="preserve">emission factor for each </w:t>
            </w:r>
            <w:r w:rsidR="00DD6D8D">
              <w:rPr>
                <w:rFonts w:ascii="Calibri" w:hAnsi="Calibri"/>
                <w:sz w:val="22"/>
                <w:szCs w:val="22"/>
              </w:rPr>
              <w:t>project</w:t>
            </w:r>
            <w:r>
              <w:rPr>
                <w:rFonts w:ascii="Calibri" w:hAnsi="Calibri"/>
                <w:sz w:val="22"/>
                <w:szCs w:val="22"/>
              </w:rPr>
              <w:t xml:space="preserve"> technology</w:t>
            </w:r>
            <w:r w:rsidR="00DD6D8D">
              <w:rPr>
                <w:rFonts w:ascii="Calibri" w:hAnsi="Calibri"/>
                <w:sz w:val="22"/>
                <w:szCs w:val="22"/>
              </w:rPr>
              <w:t xml:space="preserve"> type </w:t>
            </w:r>
            <w:r>
              <w:rPr>
                <w:rFonts w:ascii="Calibri" w:hAnsi="Calibri"/>
                <w:sz w:val="22"/>
                <w:szCs w:val="22"/>
              </w:rPr>
              <w:t xml:space="preserve">that is </w:t>
            </w:r>
            <w:r w:rsidRPr="00820D35">
              <w:rPr>
                <w:rFonts w:ascii="Calibri" w:hAnsi="Calibri"/>
                <w:sz w:val="22"/>
                <w:szCs w:val="22"/>
              </w:rPr>
              <w:t>being compared for project crediting</w:t>
            </w:r>
          </w:p>
        </w:tc>
      </w:tr>
    </w:tbl>
    <w:p w14:paraId="564CE0E6" w14:textId="77777777" w:rsidR="00820D35" w:rsidRDefault="00820D35"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DD6D8D" w:rsidRPr="00820D35" w14:paraId="586A3A14" w14:textId="77777777" w:rsidTr="00DD6D8D">
        <w:tc>
          <w:tcPr>
            <w:tcW w:w="2308" w:type="dxa"/>
            <w:shd w:val="clear" w:color="auto" w:fill="B3B3B3"/>
          </w:tcPr>
          <w:p w14:paraId="57CEA2B8" w14:textId="77777777" w:rsidR="00DD6D8D" w:rsidRPr="00820D35" w:rsidRDefault="00DD6D8D" w:rsidP="00DD6D8D">
            <w:pPr>
              <w:rPr>
                <w:rFonts w:ascii="Calibri" w:hAnsi="Calibri"/>
                <w:sz w:val="22"/>
                <w:szCs w:val="22"/>
              </w:rPr>
            </w:pPr>
            <w:r w:rsidRPr="00820D35">
              <w:rPr>
                <w:rFonts w:ascii="Calibri" w:hAnsi="Calibri"/>
                <w:sz w:val="22"/>
                <w:szCs w:val="22"/>
              </w:rPr>
              <w:t>Data / Parameter:</w:t>
            </w:r>
          </w:p>
        </w:tc>
        <w:tc>
          <w:tcPr>
            <w:tcW w:w="7700" w:type="dxa"/>
          </w:tcPr>
          <w:p w14:paraId="2D4558BE" w14:textId="2456716F" w:rsidR="00DD6D8D" w:rsidRPr="00820D35" w:rsidRDefault="00DD6D8D" w:rsidP="00DD6D8D">
            <w:pPr>
              <w:rPr>
                <w:rFonts w:ascii="Calibri" w:hAnsi="Calibri"/>
                <w:sz w:val="22"/>
                <w:szCs w:val="22"/>
              </w:rPr>
            </w:pPr>
            <w:r w:rsidRPr="00820D35">
              <w:rPr>
                <w:rFonts w:ascii="Calibri" w:hAnsi="Calibri"/>
                <w:sz w:val="22"/>
                <w:szCs w:val="22"/>
              </w:rPr>
              <w:t>EF</w:t>
            </w:r>
            <w:r w:rsidR="003C78E8">
              <w:rPr>
                <w:rFonts w:ascii="Calibri" w:hAnsi="Calibri"/>
                <w:sz w:val="22"/>
                <w:szCs w:val="22"/>
                <w:vertAlign w:val="subscript"/>
              </w:rPr>
              <w:t>b</w:t>
            </w:r>
            <w:r w:rsidRPr="00270A5A">
              <w:rPr>
                <w:rFonts w:ascii="Calibri" w:hAnsi="Calibri"/>
                <w:sz w:val="22"/>
                <w:szCs w:val="22"/>
                <w:vertAlign w:val="subscript"/>
              </w:rPr>
              <w:t>,</w:t>
            </w:r>
            <w:r>
              <w:rPr>
                <w:rFonts w:ascii="Calibri" w:hAnsi="Calibri"/>
                <w:sz w:val="22"/>
                <w:szCs w:val="22"/>
                <w:vertAlign w:val="subscript"/>
              </w:rPr>
              <w:t>OC</w:t>
            </w:r>
          </w:p>
        </w:tc>
      </w:tr>
      <w:tr w:rsidR="00DD6D8D" w:rsidRPr="00820D35" w14:paraId="481E2C92" w14:textId="77777777" w:rsidTr="00DD6D8D">
        <w:tc>
          <w:tcPr>
            <w:tcW w:w="2308" w:type="dxa"/>
            <w:shd w:val="clear" w:color="auto" w:fill="B3B3B3"/>
          </w:tcPr>
          <w:p w14:paraId="7E42EEEC" w14:textId="77777777" w:rsidR="00DD6D8D" w:rsidRPr="00820D35" w:rsidRDefault="00DD6D8D" w:rsidP="00DD6D8D">
            <w:pPr>
              <w:rPr>
                <w:rFonts w:ascii="Calibri" w:hAnsi="Calibri"/>
                <w:sz w:val="22"/>
                <w:szCs w:val="22"/>
              </w:rPr>
            </w:pPr>
            <w:r w:rsidRPr="00820D35">
              <w:rPr>
                <w:rFonts w:ascii="Calibri" w:hAnsi="Calibri"/>
                <w:sz w:val="22"/>
                <w:szCs w:val="22"/>
              </w:rPr>
              <w:t>Data unit:</w:t>
            </w:r>
          </w:p>
        </w:tc>
        <w:tc>
          <w:tcPr>
            <w:tcW w:w="7700" w:type="dxa"/>
          </w:tcPr>
          <w:p w14:paraId="68D4D5E2" w14:textId="70F69D8C" w:rsidR="00DD6D8D" w:rsidRPr="00820D35" w:rsidRDefault="0051104F" w:rsidP="00DD6D8D">
            <w:pPr>
              <w:rPr>
                <w:rFonts w:ascii="Calibri" w:hAnsi="Calibri"/>
                <w:sz w:val="22"/>
                <w:szCs w:val="22"/>
              </w:rPr>
            </w:pPr>
            <w:r>
              <w:rPr>
                <w:rFonts w:ascii="Calibri" w:hAnsi="Calibri"/>
                <w:sz w:val="22"/>
                <w:szCs w:val="22"/>
              </w:rPr>
              <w:t>g</w:t>
            </w:r>
            <w:r w:rsidR="00DD6D8D">
              <w:rPr>
                <w:rFonts w:ascii="Calibri" w:hAnsi="Calibri"/>
                <w:sz w:val="22"/>
                <w:szCs w:val="22"/>
              </w:rPr>
              <w:t>/kg_fuel</w:t>
            </w:r>
          </w:p>
        </w:tc>
      </w:tr>
      <w:tr w:rsidR="00DD6D8D" w:rsidRPr="00820D35" w14:paraId="7CFD156E" w14:textId="77777777" w:rsidTr="00DD6D8D">
        <w:tc>
          <w:tcPr>
            <w:tcW w:w="2308" w:type="dxa"/>
            <w:shd w:val="clear" w:color="auto" w:fill="B3B3B3"/>
          </w:tcPr>
          <w:p w14:paraId="48A0C557" w14:textId="77777777" w:rsidR="00DD6D8D" w:rsidRPr="00820D35" w:rsidRDefault="00DD6D8D" w:rsidP="00DD6D8D">
            <w:pPr>
              <w:rPr>
                <w:rFonts w:ascii="Calibri" w:hAnsi="Calibri"/>
                <w:sz w:val="22"/>
                <w:szCs w:val="22"/>
              </w:rPr>
            </w:pPr>
            <w:r w:rsidRPr="00820D35">
              <w:rPr>
                <w:rFonts w:ascii="Calibri" w:hAnsi="Calibri"/>
                <w:sz w:val="22"/>
                <w:szCs w:val="22"/>
              </w:rPr>
              <w:t>Description:</w:t>
            </w:r>
          </w:p>
        </w:tc>
        <w:tc>
          <w:tcPr>
            <w:tcW w:w="7700" w:type="dxa"/>
          </w:tcPr>
          <w:p w14:paraId="5ABF6E73" w14:textId="38349104" w:rsidR="00DD6D8D" w:rsidRPr="00820D35" w:rsidRDefault="003C78E8" w:rsidP="003C78E8">
            <w:pPr>
              <w:rPr>
                <w:rFonts w:ascii="Calibri" w:hAnsi="Calibri"/>
                <w:sz w:val="22"/>
                <w:szCs w:val="22"/>
              </w:rPr>
            </w:pPr>
            <w:r>
              <w:rPr>
                <w:rFonts w:ascii="Calibri" w:hAnsi="Calibri"/>
                <w:sz w:val="22"/>
                <w:szCs w:val="22"/>
              </w:rPr>
              <w:t xml:space="preserve">OC </w:t>
            </w:r>
            <w:r w:rsidR="00DD6D8D">
              <w:rPr>
                <w:rFonts w:ascii="Calibri" w:hAnsi="Calibri"/>
                <w:sz w:val="22"/>
                <w:szCs w:val="22"/>
              </w:rPr>
              <w:t xml:space="preserve">emission factor arising from the fuel consumption in </w:t>
            </w:r>
            <w:r w:rsidR="00A612D1">
              <w:rPr>
                <w:rFonts w:ascii="Calibri" w:hAnsi="Calibri"/>
                <w:sz w:val="22"/>
                <w:szCs w:val="22"/>
              </w:rPr>
              <w:t xml:space="preserve">the </w:t>
            </w:r>
            <w:r>
              <w:rPr>
                <w:rFonts w:ascii="Calibri" w:hAnsi="Calibri"/>
                <w:sz w:val="22"/>
                <w:szCs w:val="22"/>
              </w:rPr>
              <w:t>baseline</w:t>
            </w:r>
            <w:r w:rsidR="00DD6D8D">
              <w:rPr>
                <w:rFonts w:ascii="Calibri" w:hAnsi="Calibri"/>
                <w:sz w:val="22"/>
                <w:szCs w:val="22"/>
              </w:rPr>
              <w:t xml:space="preserve"> scenario</w:t>
            </w:r>
          </w:p>
        </w:tc>
      </w:tr>
      <w:tr w:rsidR="00DD6D8D" w:rsidRPr="00820D35" w14:paraId="237BD01F" w14:textId="77777777" w:rsidTr="00DD6D8D">
        <w:tc>
          <w:tcPr>
            <w:tcW w:w="2308" w:type="dxa"/>
            <w:shd w:val="clear" w:color="auto" w:fill="B3B3B3"/>
          </w:tcPr>
          <w:p w14:paraId="142C0D22" w14:textId="77777777" w:rsidR="00DD6D8D" w:rsidRPr="00820D35" w:rsidRDefault="00DD6D8D" w:rsidP="00DD6D8D">
            <w:pPr>
              <w:rPr>
                <w:rFonts w:ascii="Calibri" w:hAnsi="Calibri"/>
                <w:sz w:val="22"/>
                <w:szCs w:val="22"/>
              </w:rPr>
            </w:pPr>
            <w:r w:rsidRPr="00820D35">
              <w:rPr>
                <w:rFonts w:ascii="Calibri" w:hAnsi="Calibri"/>
                <w:sz w:val="22"/>
                <w:szCs w:val="22"/>
              </w:rPr>
              <w:t>Source of data:</w:t>
            </w:r>
          </w:p>
        </w:tc>
        <w:tc>
          <w:tcPr>
            <w:tcW w:w="7700" w:type="dxa"/>
          </w:tcPr>
          <w:p w14:paraId="790081AD" w14:textId="3D9CFEE5" w:rsidR="00DD6D8D" w:rsidRPr="00820D35" w:rsidRDefault="003C78E8" w:rsidP="003005AD">
            <w:pPr>
              <w:rPr>
                <w:rFonts w:ascii="Calibri" w:hAnsi="Calibri"/>
                <w:sz w:val="22"/>
                <w:szCs w:val="22"/>
              </w:rPr>
            </w:pPr>
            <w:r>
              <w:rPr>
                <w:rFonts w:ascii="Calibri" w:hAnsi="Calibri"/>
                <w:sz w:val="22"/>
                <w:szCs w:val="22"/>
              </w:rPr>
              <w:t>Lab</w:t>
            </w:r>
            <w:r w:rsidR="00A612D1">
              <w:rPr>
                <w:rFonts w:ascii="Calibri" w:hAnsi="Calibri"/>
                <w:sz w:val="22"/>
                <w:szCs w:val="22"/>
              </w:rPr>
              <w:t>oratory</w:t>
            </w:r>
            <w:r>
              <w:rPr>
                <w:rFonts w:ascii="Calibri" w:hAnsi="Calibri"/>
                <w:sz w:val="22"/>
                <w:szCs w:val="22"/>
              </w:rPr>
              <w:t xml:space="preserve"> or field test </w:t>
            </w:r>
          </w:p>
        </w:tc>
      </w:tr>
      <w:tr w:rsidR="003C78E8" w:rsidRPr="00820D35" w14:paraId="6D4EB647" w14:textId="77777777" w:rsidTr="00DD6D8D">
        <w:tc>
          <w:tcPr>
            <w:tcW w:w="2308" w:type="dxa"/>
            <w:shd w:val="clear" w:color="auto" w:fill="B3B3B3"/>
          </w:tcPr>
          <w:p w14:paraId="5FEBFBEB" w14:textId="77777777" w:rsidR="003C78E8" w:rsidRPr="00820D35" w:rsidRDefault="003C78E8" w:rsidP="00DD6D8D">
            <w:pPr>
              <w:rPr>
                <w:rFonts w:ascii="Calibri" w:hAnsi="Calibri"/>
                <w:sz w:val="22"/>
                <w:szCs w:val="22"/>
              </w:rPr>
            </w:pPr>
            <w:r w:rsidRPr="00820D35">
              <w:rPr>
                <w:rFonts w:ascii="Calibri" w:hAnsi="Calibri"/>
                <w:sz w:val="22"/>
                <w:szCs w:val="22"/>
              </w:rPr>
              <w:t>Monitoring frequency:</w:t>
            </w:r>
          </w:p>
        </w:tc>
        <w:tc>
          <w:tcPr>
            <w:tcW w:w="7700" w:type="dxa"/>
          </w:tcPr>
          <w:p w14:paraId="7B2C4B39" w14:textId="73FAA806" w:rsidR="003C78E8" w:rsidRPr="00820D35" w:rsidRDefault="003005AD" w:rsidP="00DD6D8D">
            <w:pPr>
              <w:rPr>
                <w:rFonts w:ascii="Calibri" w:hAnsi="Calibri"/>
                <w:sz w:val="22"/>
                <w:szCs w:val="22"/>
              </w:rPr>
            </w:pPr>
            <w:r>
              <w:rPr>
                <w:rFonts w:ascii="Calibri" w:hAnsi="Calibri"/>
                <w:sz w:val="22"/>
                <w:szCs w:val="22"/>
              </w:rPr>
              <w:t>Ex-ante f</w:t>
            </w:r>
            <w:r w:rsidRPr="00820D35">
              <w:rPr>
                <w:rFonts w:ascii="Calibri" w:hAnsi="Calibri"/>
                <w:sz w:val="22"/>
                <w:szCs w:val="22"/>
              </w:rPr>
              <w:t>ixed for a</w:t>
            </w:r>
            <w:r>
              <w:rPr>
                <w:rFonts w:ascii="Calibri" w:hAnsi="Calibri"/>
                <w:sz w:val="22"/>
                <w:szCs w:val="22"/>
              </w:rPr>
              <w:t xml:space="preserve"> </w:t>
            </w:r>
            <w:r w:rsidRPr="00820D35">
              <w:rPr>
                <w:rFonts w:ascii="Calibri" w:hAnsi="Calibri"/>
                <w:sz w:val="22"/>
                <w:szCs w:val="22"/>
              </w:rPr>
              <w:t>given crediting period</w:t>
            </w:r>
          </w:p>
        </w:tc>
      </w:tr>
      <w:tr w:rsidR="003C78E8" w:rsidRPr="00820D35" w14:paraId="6BAF69DC" w14:textId="77777777" w:rsidTr="00DD6D8D">
        <w:tc>
          <w:tcPr>
            <w:tcW w:w="2308" w:type="dxa"/>
            <w:shd w:val="clear" w:color="auto" w:fill="B3B3B3"/>
          </w:tcPr>
          <w:p w14:paraId="7FB3A345" w14:textId="77777777" w:rsidR="003C78E8" w:rsidRPr="00820D35" w:rsidRDefault="003C78E8" w:rsidP="00DD6D8D">
            <w:pPr>
              <w:rPr>
                <w:rFonts w:ascii="Calibri" w:hAnsi="Calibri"/>
                <w:sz w:val="22"/>
                <w:szCs w:val="22"/>
              </w:rPr>
            </w:pPr>
            <w:r w:rsidRPr="00820D35">
              <w:rPr>
                <w:rFonts w:ascii="Calibri" w:hAnsi="Calibri"/>
                <w:sz w:val="22"/>
                <w:szCs w:val="22"/>
              </w:rPr>
              <w:t>QA/QC procedures:</w:t>
            </w:r>
          </w:p>
        </w:tc>
        <w:tc>
          <w:tcPr>
            <w:tcW w:w="7700" w:type="dxa"/>
          </w:tcPr>
          <w:p w14:paraId="298B9A69" w14:textId="1F302C12" w:rsidR="003C78E8" w:rsidRPr="00820D35" w:rsidRDefault="003C78E8" w:rsidP="00DD6D8D">
            <w:pPr>
              <w:rPr>
                <w:rFonts w:ascii="Calibri" w:hAnsi="Calibri"/>
                <w:sz w:val="22"/>
                <w:szCs w:val="22"/>
              </w:rPr>
            </w:pPr>
            <w:r w:rsidRPr="00820D35">
              <w:rPr>
                <w:rFonts w:ascii="Calibri" w:hAnsi="Calibri"/>
                <w:sz w:val="22"/>
                <w:szCs w:val="22"/>
              </w:rPr>
              <w:t>Transparent data analysis and reporting</w:t>
            </w:r>
          </w:p>
        </w:tc>
      </w:tr>
      <w:tr w:rsidR="00DD6D8D" w:rsidRPr="00820D35" w14:paraId="49B5D202" w14:textId="77777777" w:rsidTr="00DD6D8D">
        <w:tc>
          <w:tcPr>
            <w:tcW w:w="2308" w:type="dxa"/>
            <w:shd w:val="clear" w:color="auto" w:fill="B3B3B3"/>
          </w:tcPr>
          <w:p w14:paraId="437D1435" w14:textId="77777777" w:rsidR="00DD6D8D" w:rsidRPr="00820D35" w:rsidRDefault="00DD6D8D" w:rsidP="00DD6D8D">
            <w:pPr>
              <w:rPr>
                <w:rFonts w:ascii="Calibri" w:hAnsi="Calibri"/>
                <w:sz w:val="22"/>
                <w:szCs w:val="22"/>
              </w:rPr>
            </w:pPr>
            <w:r w:rsidRPr="00820D35">
              <w:rPr>
                <w:rFonts w:ascii="Calibri" w:hAnsi="Calibri"/>
                <w:sz w:val="22"/>
                <w:szCs w:val="22"/>
              </w:rPr>
              <w:t>Any comment:</w:t>
            </w:r>
          </w:p>
        </w:tc>
        <w:tc>
          <w:tcPr>
            <w:tcW w:w="7700" w:type="dxa"/>
          </w:tcPr>
          <w:p w14:paraId="76AA75B1" w14:textId="720CE16B" w:rsidR="00DD6D8D" w:rsidRDefault="003C78E8" w:rsidP="003C78E8">
            <w:pPr>
              <w:rPr>
                <w:rFonts w:ascii="Calibri" w:hAnsi="Calibri"/>
                <w:sz w:val="22"/>
                <w:szCs w:val="22"/>
              </w:rPr>
            </w:pPr>
            <w:r>
              <w:rPr>
                <w:rFonts w:ascii="Calibri" w:hAnsi="Calibri"/>
                <w:sz w:val="22"/>
                <w:szCs w:val="22"/>
              </w:rPr>
              <w:t xml:space="preserve">OC emission factor for baseline technology can be derived following </w:t>
            </w:r>
            <w:r w:rsidR="00A172FF">
              <w:rPr>
                <w:rFonts w:ascii="Calibri" w:hAnsi="Calibri"/>
                <w:sz w:val="22"/>
                <w:szCs w:val="22"/>
              </w:rPr>
              <w:t>the options</w:t>
            </w:r>
            <w:r w:rsidR="003408C8">
              <w:rPr>
                <w:rFonts w:ascii="Calibri" w:hAnsi="Calibri"/>
                <w:sz w:val="22"/>
                <w:szCs w:val="22"/>
              </w:rPr>
              <w:t xml:space="preserve"> below</w:t>
            </w:r>
            <w:r>
              <w:rPr>
                <w:rFonts w:ascii="Calibri" w:hAnsi="Calibri"/>
                <w:sz w:val="22"/>
                <w:szCs w:val="22"/>
              </w:rPr>
              <w:t xml:space="preserve">. </w:t>
            </w:r>
          </w:p>
          <w:p w14:paraId="6C5C81CC" w14:textId="46562654" w:rsidR="003C78E8" w:rsidRPr="004E3A17" w:rsidRDefault="003C78E8" w:rsidP="004E3A17">
            <w:pPr>
              <w:pStyle w:val="ListParagraph"/>
              <w:numPr>
                <w:ilvl w:val="0"/>
                <w:numId w:val="26"/>
              </w:numPr>
              <w:rPr>
                <w:rFonts w:ascii="Calibri" w:hAnsi="Calibri"/>
                <w:sz w:val="22"/>
                <w:szCs w:val="22"/>
              </w:rPr>
            </w:pPr>
            <w:r w:rsidRPr="004E3A17">
              <w:rPr>
                <w:rFonts w:ascii="Calibri" w:hAnsi="Calibri"/>
                <w:sz w:val="22"/>
                <w:szCs w:val="22"/>
              </w:rPr>
              <w:t xml:space="preserve">Direct measurement: The OC emission factor can be </w:t>
            </w:r>
            <w:r w:rsidR="00A172FF">
              <w:rPr>
                <w:rFonts w:ascii="Calibri" w:hAnsi="Calibri"/>
                <w:sz w:val="22"/>
                <w:szCs w:val="22"/>
              </w:rPr>
              <w:t>determined</w:t>
            </w:r>
            <w:r w:rsidR="00A172FF" w:rsidRPr="004E3A17">
              <w:rPr>
                <w:rFonts w:ascii="Calibri" w:hAnsi="Calibri"/>
                <w:sz w:val="22"/>
                <w:szCs w:val="22"/>
              </w:rPr>
              <w:t xml:space="preserve"> </w:t>
            </w:r>
            <w:r w:rsidRPr="004E3A17">
              <w:rPr>
                <w:rFonts w:ascii="Calibri" w:hAnsi="Calibri"/>
                <w:sz w:val="22"/>
                <w:szCs w:val="22"/>
              </w:rPr>
              <w:t xml:space="preserve">by testing a representative sample of </w:t>
            </w:r>
            <w:r w:rsidR="00A612D1">
              <w:rPr>
                <w:rFonts w:ascii="Calibri" w:hAnsi="Calibri"/>
                <w:sz w:val="22"/>
                <w:szCs w:val="22"/>
              </w:rPr>
              <w:t xml:space="preserve">the </w:t>
            </w:r>
            <w:r w:rsidR="003408C8" w:rsidRPr="004E3A17">
              <w:rPr>
                <w:rFonts w:ascii="Calibri" w:hAnsi="Calibri"/>
                <w:sz w:val="22"/>
                <w:szCs w:val="22"/>
              </w:rPr>
              <w:t xml:space="preserve">baseline technology </w:t>
            </w:r>
            <w:r w:rsidR="003408C8">
              <w:rPr>
                <w:rFonts w:ascii="Calibri" w:hAnsi="Calibri"/>
                <w:sz w:val="22"/>
                <w:szCs w:val="22"/>
              </w:rPr>
              <w:t xml:space="preserve">for OC </w:t>
            </w:r>
            <w:r w:rsidR="003408C8" w:rsidRPr="004E3A17">
              <w:rPr>
                <w:rFonts w:ascii="Calibri" w:hAnsi="Calibri"/>
                <w:sz w:val="22"/>
                <w:szCs w:val="22"/>
              </w:rPr>
              <w:t xml:space="preserve">in </w:t>
            </w:r>
            <w:r w:rsidR="00A612D1">
              <w:rPr>
                <w:rFonts w:ascii="Calibri" w:hAnsi="Calibri"/>
                <w:sz w:val="22"/>
                <w:szCs w:val="22"/>
              </w:rPr>
              <w:t xml:space="preserve">the </w:t>
            </w:r>
            <w:r w:rsidR="003408C8" w:rsidRPr="004E3A17">
              <w:rPr>
                <w:rFonts w:ascii="Calibri" w:hAnsi="Calibri"/>
                <w:sz w:val="22"/>
                <w:szCs w:val="22"/>
              </w:rPr>
              <w:t>lab</w:t>
            </w:r>
            <w:r w:rsidR="00A612D1">
              <w:rPr>
                <w:rFonts w:ascii="Calibri" w:hAnsi="Calibri"/>
                <w:sz w:val="22"/>
                <w:szCs w:val="22"/>
              </w:rPr>
              <w:t>oratory</w:t>
            </w:r>
            <w:r w:rsidR="003408C8" w:rsidRPr="004E3A17">
              <w:rPr>
                <w:rFonts w:ascii="Calibri" w:hAnsi="Calibri"/>
                <w:sz w:val="22"/>
                <w:szCs w:val="22"/>
              </w:rPr>
              <w:t xml:space="preserve"> or field</w:t>
            </w:r>
            <w:r w:rsidR="003408C8">
              <w:rPr>
                <w:rFonts w:ascii="Calibri" w:hAnsi="Calibri"/>
                <w:sz w:val="22"/>
                <w:szCs w:val="22"/>
              </w:rPr>
              <w:t xml:space="preserve"> following the established test methods</w:t>
            </w:r>
            <w:r w:rsidR="003408C8" w:rsidRPr="004E3A17">
              <w:rPr>
                <w:rFonts w:ascii="Calibri" w:hAnsi="Calibri"/>
                <w:sz w:val="22"/>
                <w:szCs w:val="22"/>
              </w:rPr>
              <w:t xml:space="preserve">. </w:t>
            </w:r>
          </w:p>
          <w:p w14:paraId="307D15B0" w14:textId="218941F9" w:rsidR="003408C8" w:rsidRPr="004E3A17" w:rsidRDefault="009B7A41" w:rsidP="003005AD">
            <w:pPr>
              <w:pStyle w:val="ListParagraph"/>
              <w:numPr>
                <w:ilvl w:val="0"/>
                <w:numId w:val="26"/>
              </w:numPr>
              <w:rPr>
                <w:rFonts w:ascii="Calibri" w:hAnsi="Calibri"/>
                <w:sz w:val="22"/>
                <w:szCs w:val="22"/>
              </w:rPr>
            </w:pPr>
            <w:r w:rsidRPr="005B0F04">
              <w:rPr>
                <w:rFonts w:ascii="Calibri" w:hAnsi="Calibri"/>
                <w:sz w:val="22"/>
                <w:szCs w:val="22"/>
              </w:rPr>
              <w:t>Indirect measurement</w:t>
            </w:r>
            <w:r w:rsidR="00A172FF">
              <w:rPr>
                <w:rFonts w:ascii="Calibri" w:hAnsi="Calibri"/>
                <w:sz w:val="22"/>
                <w:szCs w:val="22"/>
              </w:rPr>
              <w:t xml:space="preserve"> (</w:t>
            </w:r>
            <w:r w:rsidR="003005AD">
              <w:rPr>
                <w:rFonts w:ascii="Calibri" w:hAnsi="Calibri"/>
                <w:sz w:val="22"/>
                <w:szCs w:val="22"/>
              </w:rPr>
              <w:t>for f</w:t>
            </w:r>
            <w:r w:rsidR="00A172FF">
              <w:rPr>
                <w:rFonts w:ascii="Calibri" w:hAnsi="Calibri"/>
                <w:sz w:val="22"/>
                <w:szCs w:val="22"/>
              </w:rPr>
              <w:t>uelwood only)</w:t>
            </w:r>
            <w:r w:rsidRPr="005B0F04">
              <w:rPr>
                <w:rFonts w:ascii="Calibri" w:hAnsi="Calibri"/>
                <w:sz w:val="22"/>
                <w:szCs w:val="22"/>
              </w:rPr>
              <w:t xml:space="preserve">: The OC emission factor can established by testing a representative sample of </w:t>
            </w:r>
            <w:r>
              <w:rPr>
                <w:rFonts w:ascii="Calibri" w:hAnsi="Calibri"/>
                <w:sz w:val="22"/>
                <w:szCs w:val="22"/>
              </w:rPr>
              <w:t>project</w:t>
            </w:r>
            <w:r w:rsidRPr="005B0F04">
              <w:rPr>
                <w:rFonts w:ascii="Calibri" w:hAnsi="Calibri"/>
                <w:sz w:val="22"/>
                <w:szCs w:val="22"/>
              </w:rPr>
              <w:t xml:space="preserve"> technology for P</w:t>
            </w:r>
            <w:r>
              <w:rPr>
                <w:rFonts w:ascii="Calibri" w:hAnsi="Calibri"/>
                <w:sz w:val="22"/>
                <w:szCs w:val="22"/>
              </w:rPr>
              <w:t>M</w:t>
            </w:r>
            <w:r w:rsidR="0051104F" w:rsidRPr="00A27BF6">
              <w:rPr>
                <w:rFonts w:ascii="Calibri" w:hAnsi="Calibri"/>
                <w:sz w:val="22"/>
                <w:szCs w:val="22"/>
                <w:vertAlign w:val="subscript"/>
              </w:rPr>
              <w:t xml:space="preserve">2.5 </w:t>
            </w:r>
            <w:r w:rsidR="0051104F">
              <w:rPr>
                <w:rFonts w:ascii="Calibri" w:hAnsi="Calibri"/>
                <w:sz w:val="22"/>
                <w:szCs w:val="22"/>
              </w:rPr>
              <w:t>(g</w:t>
            </w:r>
            <w:r>
              <w:rPr>
                <w:rFonts w:ascii="Calibri" w:hAnsi="Calibri"/>
                <w:sz w:val="22"/>
                <w:szCs w:val="22"/>
              </w:rPr>
              <w:t>/kg_fuel) in lab</w:t>
            </w:r>
            <w:r w:rsidR="003005AD">
              <w:rPr>
                <w:rFonts w:ascii="Calibri" w:hAnsi="Calibri"/>
                <w:sz w:val="22"/>
                <w:szCs w:val="22"/>
              </w:rPr>
              <w:t>oratory</w:t>
            </w:r>
            <w:r>
              <w:rPr>
                <w:rFonts w:ascii="Calibri" w:hAnsi="Calibri"/>
                <w:sz w:val="22"/>
                <w:szCs w:val="22"/>
              </w:rPr>
              <w:t xml:space="preserve"> or </w:t>
            </w:r>
            <w:r w:rsidR="003005AD">
              <w:rPr>
                <w:rFonts w:ascii="Calibri" w:hAnsi="Calibri"/>
                <w:sz w:val="22"/>
                <w:szCs w:val="22"/>
              </w:rPr>
              <w:t xml:space="preserve">in </w:t>
            </w:r>
            <w:r>
              <w:rPr>
                <w:rFonts w:ascii="Calibri" w:hAnsi="Calibri"/>
                <w:sz w:val="22"/>
                <w:szCs w:val="22"/>
              </w:rPr>
              <w:t>fi</w:t>
            </w:r>
            <w:r w:rsidRPr="005B0F04">
              <w:rPr>
                <w:rFonts w:ascii="Calibri" w:hAnsi="Calibri"/>
                <w:sz w:val="22"/>
                <w:szCs w:val="22"/>
              </w:rPr>
              <w:t>e</w:t>
            </w:r>
            <w:r>
              <w:rPr>
                <w:rFonts w:ascii="Calibri" w:hAnsi="Calibri"/>
                <w:sz w:val="22"/>
                <w:szCs w:val="22"/>
              </w:rPr>
              <w:t>l</w:t>
            </w:r>
            <w:r w:rsidRPr="005B0F04">
              <w:rPr>
                <w:rFonts w:ascii="Calibri" w:hAnsi="Calibri"/>
                <w:sz w:val="22"/>
                <w:szCs w:val="22"/>
              </w:rPr>
              <w:t xml:space="preserve">d following the established test methods. The OC emission factor can be derived </w:t>
            </w:r>
            <w:r w:rsidR="00A172FF">
              <w:rPr>
                <w:rFonts w:ascii="Calibri" w:hAnsi="Calibri"/>
                <w:sz w:val="22"/>
                <w:szCs w:val="22"/>
              </w:rPr>
              <w:t>following the eq 3 mentioned above</w:t>
            </w:r>
            <w:r w:rsidR="003005AD">
              <w:rPr>
                <w:rFonts w:ascii="Calibri" w:hAnsi="Calibri"/>
                <w:sz w:val="22"/>
                <w:szCs w:val="22"/>
              </w:rPr>
              <w:t xml:space="preserve"> in section 3.1</w:t>
            </w:r>
            <w:r w:rsidRPr="005B0F04">
              <w:rPr>
                <w:rFonts w:ascii="Calibri" w:hAnsi="Calibri"/>
                <w:sz w:val="22"/>
                <w:szCs w:val="22"/>
              </w:rPr>
              <w:t>.</w:t>
            </w:r>
          </w:p>
        </w:tc>
      </w:tr>
    </w:tbl>
    <w:p w14:paraId="3DC0C904" w14:textId="589C3452" w:rsidR="00DD6D8D" w:rsidRDefault="00DD6D8D"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4E3A17" w:rsidRPr="00820D35" w14:paraId="62DE27E4" w14:textId="77777777" w:rsidTr="004E3A17">
        <w:tc>
          <w:tcPr>
            <w:tcW w:w="2308" w:type="dxa"/>
            <w:shd w:val="clear" w:color="auto" w:fill="B3B3B3"/>
          </w:tcPr>
          <w:p w14:paraId="009FD507" w14:textId="77777777" w:rsidR="004E3A17" w:rsidRPr="00820D35" w:rsidRDefault="004E3A17" w:rsidP="004E3A17">
            <w:pPr>
              <w:rPr>
                <w:rFonts w:ascii="Calibri" w:hAnsi="Calibri"/>
                <w:sz w:val="22"/>
                <w:szCs w:val="22"/>
              </w:rPr>
            </w:pPr>
            <w:r w:rsidRPr="00820D35">
              <w:rPr>
                <w:rFonts w:ascii="Calibri" w:hAnsi="Calibri"/>
                <w:sz w:val="22"/>
                <w:szCs w:val="22"/>
              </w:rPr>
              <w:t>Data / Parameter:</w:t>
            </w:r>
          </w:p>
        </w:tc>
        <w:tc>
          <w:tcPr>
            <w:tcW w:w="7700" w:type="dxa"/>
          </w:tcPr>
          <w:p w14:paraId="0EBC24D8" w14:textId="68EA1545" w:rsidR="004E3A17" w:rsidRPr="00820D35" w:rsidRDefault="004E3A17" w:rsidP="004E3A17">
            <w:pPr>
              <w:rPr>
                <w:rFonts w:ascii="Calibri" w:hAnsi="Calibri"/>
                <w:sz w:val="22"/>
                <w:szCs w:val="22"/>
              </w:rPr>
            </w:pPr>
            <w:r w:rsidRPr="00820D35">
              <w:rPr>
                <w:rFonts w:ascii="Calibri" w:hAnsi="Calibri"/>
                <w:sz w:val="22"/>
                <w:szCs w:val="22"/>
              </w:rPr>
              <w:t>EF</w:t>
            </w:r>
            <w:r>
              <w:rPr>
                <w:rFonts w:ascii="Calibri" w:hAnsi="Calibri"/>
                <w:sz w:val="22"/>
                <w:szCs w:val="22"/>
                <w:vertAlign w:val="subscript"/>
              </w:rPr>
              <w:t>p</w:t>
            </w:r>
            <w:r w:rsidRPr="00270A5A">
              <w:rPr>
                <w:rFonts w:ascii="Calibri" w:hAnsi="Calibri"/>
                <w:sz w:val="22"/>
                <w:szCs w:val="22"/>
                <w:vertAlign w:val="subscript"/>
              </w:rPr>
              <w:t>,</w:t>
            </w:r>
            <w:r>
              <w:rPr>
                <w:rFonts w:ascii="Calibri" w:hAnsi="Calibri"/>
                <w:sz w:val="22"/>
                <w:szCs w:val="22"/>
                <w:vertAlign w:val="subscript"/>
              </w:rPr>
              <w:t>OC</w:t>
            </w:r>
          </w:p>
        </w:tc>
      </w:tr>
      <w:tr w:rsidR="004E3A17" w:rsidRPr="00820D35" w14:paraId="65963D07" w14:textId="77777777" w:rsidTr="004E3A17">
        <w:tc>
          <w:tcPr>
            <w:tcW w:w="2308" w:type="dxa"/>
            <w:shd w:val="clear" w:color="auto" w:fill="B3B3B3"/>
          </w:tcPr>
          <w:p w14:paraId="7FAD4EB9" w14:textId="77777777" w:rsidR="004E3A17" w:rsidRPr="00820D35" w:rsidRDefault="004E3A17" w:rsidP="004E3A17">
            <w:pPr>
              <w:rPr>
                <w:rFonts w:ascii="Calibri" w:hAnsi="Calibri"/>
                <w:sz w:val="22"/>
                <w:szCs w:val="22"/>
              </w:rPr>
            </w:pPr>
            <w:r w:rsidRPr="00820D35">
              <w:rPr>
                <w:rFonts w:ascii="Calibri" w:hAnsi="Calibri"/>
                <w:sz w:val="22"/>
                <w:szCs w:val="22"/>
              </w:rPr>
              <w:t>Data unit:</w:t>
            </w:r>
          </w:p>
        </w:tc>
        <w:tc>
          <w:tcPr>
            <w:tcW w:w="7700" w:type="dxa"/>
          </w:tcPr>
          <w:p w14:paraId="36B1FF27" w14:textId="025A08B4" w:rsidR="004E3A17" w:rsidRPr="00820D35" w:rsidRDefault="0051104F" w:rsidP="004E3A17">
            <w:pPr>
              <w:rPr>
                <w:rFonts w:ascii="Calibri" w:hAnsi="Calibri"/>
                <w:sz w:val="22"/>
                <w:szCs w:val="22"/>
              </w:rPr>
            </w:pPr>
            <w:r>
              <w:rPr>
                <w:rFonts w:ascii="Calibri" w:hAnsi="Calibri"/>
                <w:sz w:val="22"/>
                <w:szCs w:val="22"/>
              </w:rPr>
              <w:t>g</w:t>
            </w:r>
            <w:r w:rsidR="004E3A17">
              <w:rPr>
                <w:rFonts w:ascii="Calibri" w:hAnsi="Calibri"/>
                <w:sz w:val="22"/>
                <w:szCs w:val="22"/>
              </w:rPr>
              <w:t>/kg_fuel</w:t>
            </w:r>
          </w:p>
        </w:tc>
      </w:tr>
      <w:tr w:rsidR="004E3A17" w:rsidRPr="00820D35" w14:paraId="4DC833C1" w14:textId="77777777" w:rsidTr="004E3A17">
        <w:tc>
          <w:tcPr>
            <w:tcW w:w="2308" w:type="dxa"/>
            <w:shd w:val="clear" w:color="auto" w:fill="B3B3B3"/>
          </w:tcPr>
          <w:p w14:paraId="4FB028C8" w14:textId="77777777" w:rsidR="004E3A17" w:rsidRPr="00820D35" w:rsidRDefault="004E3A17" w:rsidP="004E3A17">
            <w:pPr>
              <w:rPr>
                <w:rFonts w:ascii="Calibri" w:hAnsi="Calibri"/>
                <w:sz w:val="22"/>
                <w:szCs w:val="22"/>
              </w:rPr>
            </w:pPr>
            <w:r w:rsidRPr="00820D35">
              <w:rPr>
                <w:rFonts w:ascii="Calibri" w:hAnsi="Calibri"/>
                <w:sz w:val="22"/>
                <w:szCs w:val="22"/>
              </w:rPr>
              <w:t>Description:</w:t>
            </w:r>
          </w:p>
        </w:tc>
        <w:tc>
          <w:tcPr>
            <w:tcW w:w="7700" w:type="dxa"/>
          </w:tcPr>
          <w:p w14:paraId="3419686F" w14:textId="0B08F629" w:rsidR="004E3A17" w:rsidRPr="00820D35" w:rsidRDefault="004E3A17" w:rsidP="004E3A17">
            <w:pPr>
              <w:rPr>
                <w:rFonts w:ascii="Calibri" w:hAnsi="Calibri"/>
                <w:sz w:val="22"/>
                <w:szCs w:val="22"/>
              </w:rPr>
            </w:pPr>
            <w:r>
              <w:rPr>
                <w:rFonts w:ascii="Calibri" w:hAnsi="Calibri"/>
                <w:sz w:val="22"/>
                <w:szCs w:val="22"/>
              </w:rPr>
              <w:t>OC emission factor arising from the fuel consumption in project scenario</w:t>
            </w:r>
          </w:p>
        </w:tc>
      </w:tr>
      <w:tr w:rsidR="004E3A17" w:rsidRPr="00820D35" w14:paraId="24ACC404" w14:textId="77777777" w:rsidTr="004E3A17">
        <w:tc>
          <w:tcPr>
            <w:tcW w:w="2308" w:type="dxa"/>
            <w:shd w:val="clear" w:color="auto" w:fill="B3B3B3"/>
          </w:tcPr>
          <w:p w14:paraId="14764D41" w14:textId="77777777" w:rsidR="004E3A17" w:rsidRPr="00820D35" w:rsidRDefault="004E3A17" w:rsidP="004E3A17">
            <w:pPr>
              <w:rPr>
                <w:rFonts w:ascii="Calibri" w:hAnsi="Calibri"/>
                <w:sz w:val="22"/>
                <w:szCs w:val="22"/>
              </w:rPr>
            </w:pPr>
            <w:r w:rsidRPr="00820D35">
              <w:rPr>
                <w:rFonts w:ascii="Calibri" w:hAnsi="Calibri"/>
                <w:sz w:val="22"/>
                <w:szCs w:val="22"/>
              </w:rPr>
              <w:t>Source of data:</w:t>
            </w:r>
          </w:p>
        </w:tc>
        <w:tc>
          <w:tcPr>
            <w:tcW w:w="7700" w:type="dxa"/>
          </w:tcPr>
          <w:p w14:paraId="0018452D" w14:textId="031B0503" w:rsidR="004E3A17" w:rsidRDefault="004E3A17" w:rsidP="004E3A17">
            <w:pPr>
              <w:rPr>
                <w:rFonts w:ascii="Calibri" w:hAnsi="Calibri"/>
                <w:sz w:val="22"/>
                <w:szCs w:val="22"/>
              </w:rPr>
            </w:pPr>
            <w:r>
              <w:rPr>
                <w:rFonts w:ascii="Calibri" w:hAnsi="Calibri"/>
                <w:sz w:val="22"/>
                <w:szCs w:val="22"/>
              </w:rPr>
              <w:t xml:space="preserve">Direct or </w:t>
            </w:r>
            <w:r w:rsidR="00091743">
              <w:rPr>
                <w:rFonts w:ascii="Calibri" w:hAnsi="Calibri"/>
                <w:sz w:val="22"/>
                <w:szCs w:val="22"/>
              </w:rPr>
              <w:t>i</w:t>
            </w:r>
            <w:r>
              <w:rPr>
                <w:rFonts w:ascii="Calibri" w:hAnsi="Calibri"/>
                <w:sz w:val="22"/>
                <w:szCs w:val="22"/>
              </w:rPr>
              <w:t xml:space="preserve">ndirect measurement for OC </w:t>
            </w:r>
            <w:r w:rsidR="003005AD">
              <w:rPr>
                <w:rFonts w:ascii="Calibri" w:hAnsi="Calibri"/>
                <w:sz w:val="22"/>
                <w:szCs w:val="22"/>
              </w:rPr>
              <w:t>emission factor</w:t>
            </w:r>
          </w:p>
          <w:p w14:paraId="3EAFE38C" w14:textId="7502D2A5" w:rsidR="004E3A17" w:rsidRDefault="00091743" w:rsidP="009B7A41">
            <w:pPr>
              <w:rPr>
                <w:rFonts w:ascii="Calibri" w:hAnsi="Calibri"/>
                <w:sz w:val="22"/>
                <w:szCs w:val="22"/>
              </w:rPr>
            </w:pPr>
            <w:r>
              <w:rPr>
                <w:rFonts w:ascii="Calibri" w:hAnsi="Calibri"/>
                <w:sz w:val="22"/>
                <w:szCs w:val="22"/>
              </w:rPr>
              <w:t xml:space="preserve">First </w:t>
            </w:r>
            <w:r w:rsidR="004E3A17">
              <w:rPr>
                <w:rFonts w:ascii="Calibri" w:hAnsi="Calibri"/>
                <w:sz w:val="22"/>
                <w:szCs w:val="22"/>
              </w:rPr>
              <w:t>lab</w:t>
            </w:r>
            <w:r w:rsidR="00A612D1">
              <w:rPr>
                <w:rFonts w:ascii="Calibri" w:hAnsi="Calibri"/>
                <w:sz w:val="22"/>
                <w:szCs w:val="22"/>
              </w:rPr>
              <w:t>oratory</w:t>
            </w:r>
            <w:r w:rsidR="004E3A17">
              <w:rPr>
                <w:rFonts w:ascii="Calibri" w:hAnsi="Calibri"/>
                <w:sz w:val="22"/>
                <w:szCs w:val="22"/>
              </w:rPr>
              <w:t xml:space="preserve"> test </w:t>
            </w:r>
            <w:r w:rsidR="008D3A22">
              <w:rPr>
                <w:rFonts w:ascii="Calibri" w:hAnsi="Calibri"/>
                <w:sz w:val="22"/>
                <w:szCs w:val="22"/>
              </w:rPr>
              <w:t xml:space="preserve">to measure emission factor (g/kg of fuel) </w:t>
            </w:r>
            <w:r w:rsidR="003005AD">
              <w:rPr>
                <w:rFonts w:ascii="Calibri" w:hAnsi="Calibri"/>
                <w:sz w:val="22"/>
                <w:szCs w:val="22"/>
              </w:rPr>
              <w:t>with</w:t>
            </w:r>
            <w:r w:rsidR="004E3A17">
              <w:rPr>
                <w:rFonts w:ascii="Calibri" w:hAnsi="Calibri"/>
                <w:sz w:val="22"/>
                <w:szCs w:val="22"/>
              </w:rPr>
              <w:t xml:space="preserve"> field measurements of concentration (g/m</w:t>
            </w:r>
            <w:r w:rsidR="004E3A17" w:rsidRPr="00270A5A">
              <w:rPr>
                <w:rFonts w:ascii="Calibri" w:hAnsi="Calibri"/>
                <w:sz w:val="22"/>
                <w:szCs w:val="22"/>
                <w:vertAlign w:val="superscript"/>
              </w:rPr>
              <w:t>3</w:t>
            </w:r>
            <w:r w:rsidR="004E3A17">
              <w:rPr>
                <w:rFonts w:ascii="Calibri" w:hAnsi="Calibri"/>
                <w:sz w:val="22"/>
                <w:szCs w:val="22"/>
              </w:rPr>
              <w:t>) O</w:t>
            </w:r>
            <w:r w:rsidR="00635782">
              <w:rPr>
                <w:rFonts w:ascii="Calibri" w:hAnsi="Calibri"/>
                <w:sz w:val="22"/>
                <w:szCs w:val="22"/>
              </w:rPr>
              <w:t>R</w:t>
            </w:r>
            <w:r w:rsidR="004E3A17">
              <w:rPr>
                <w:rFonts w:ascii="Calibri" w:hAnsi="Calibri"/>
                <w:sz w:val="22"/>
                <w:szCs w:val="22"/>
              </w:rPr>
              <w:t xml:space="preserve"> field tests </w:t>
            </w:r>
            <w:r w:rsidR="003005AD">
              <w:rPr>
                <w:rFonts w:ascii="Calibri" w:hAnsi="Calibri"/>
                <w:sz w:val="22"/>
                <w:szCs w:val="22"/>
              </w:rPr>
              <w:t xml:space="preserve">to </w:t>
            </w:r>
            <w:r w:rsidR="00B26BAE">
              <w:rPr>
                <w:rFonts w:ascii="Calibri" w:hAnsi="Calibri"/>
                <w:sz w:val="22"/>
                <w:szCs w:val="22"/>
              </w:rPr>
              <w:t>measur</w:t>
            </w:r>
            <w:r w:rsidR="003005AD">
              <w:rPr>
                <w:rFonts w:ascii="Calibri" w:hAnsi="Calibri"/>
                <w:sz w:val="22"/>
                <w:szCs w:val="22"/>
              </w:rPr>
              <w:t>e</w:t>
            </w:r>
            <w:r w:rsidR="00B26BAE">
              <w:rPr>
                <w:rFonts w:ascii="Calibri" w:hAnsi="Calibri"/>
                <w:sz w:val="22"/>
                <w:szCs w:val="22"/>
              </w:rPr>
              <w:t xml:space="preserve"> emission factor</w:t>
            </w:r>
            <w:r w:rsidR="003005AD">
              <w:rPr>
                <w:rFonts w:ascii="Calibri" w:hAnsi="Calibri"/>
                <w:sz w:val="22"/>
                <w:szCs w:val="22"/>
              </w:rPr>
              <w:t xml:space="preserve"> (g/kg of fuel)</w:t>
            </w:r>
            <w:r w:rsidR="004E3A17">
              <w:rPr>
                <w:rFonts w:ascii="Calibri" w:hAnsi="Calibri"/>
                <w:sz w:val="22"/>
                <w:szCs w:val="22"/>
              </w:rPr>
              <w:t xml:space="preserve">. </w:t>
            </w:r>
          </w:p>
          <w:p w14:paraId="197E7DCC" w14:textId="0EA02350" w:rsidR="009B7A41" w:rsidRPr="00820D35" w:rsidRDefault="00091743" w:rsidP="00B26BAE">
            <w:pPr>
              <w:rPr>
                <w:rFonts w:ascii="Calibri" w:hAnsi="Calibri"/>
                <w:sz w:val="22"/>
                <w:szCs w:val="22"/>
              </w:rPr>
            </w:pPr>
            <w:r>
              <w:rPr>
                <w:rFonts w:ascii="Calibri" w:hAnsi="Calibri"/>
                <w:sz w:val="22"/>
                <w:szCs w:val="22"/>
              </w:rPr>
              <w:t xml:space="preserve">Second </w:t>
            </w:r>
            <w:r w:rsidR="009B7A41">
              <w:rPr>
                <w:rFonts w:ascii="Calibri" w:hAnsi="Calibri"/>
                <w:sz w:val="22"/>
                <w:szCs w:val="22"/>
              </w:rPr>
              <w:t>test and subsequent tests: Field measurements of concentration (g/m</w:t>
            </w:r>
            <w:r w:rsidR="009B7A41" w:rsidRPr="005B0F04">
              <w:rPr>
                <w:rFonts w:ascii="Calibri" w:hAnsi="Calibri"/>
                <w:sz w:val="22"/>
                <w:szCs w:val="22"/>
                <w:vertAlign w:val="superscript"/>
              </w:rPr>
              <w:t>3</w:t>
            </w:r>
            <w:r w:rsidR="009B7A41">
              <w:rPr>
                <w:rFonts w:ascii="Calibri" w:hAnsi="Calibri"/>
                <w:sz w:val="22"/>
                <w:szCs w:val="22"/>
              </w:rPr>
              <w:t xml:space="preserve">) </w:t>
            </w:r>
            <w:r w:rsidR="003005AD">
              <w:rPr>
                <w:rFonts w:ascii="Calibri" w:hAnsi="Calibri"/>
                <w:sz w:val="22"/>
                <w:szCs w:val="22"/>
              </w:rPr>
              <w:t>OR field tests to measure emission factor (g/kg of fuel)</w:t>
            </w:r>
          </w:p>
        </w:tc>
      </w:tr>
      <w:tr w:rsidR="004E3A17" w:rsidRPr="00820D35" w14:paraId="12D56E86" w14:textId="77777777" w:rsidTr="004E3A17">
        <w:tc>
          <w:tcPr>
            <w:tcW w:w="2308" w:type="dxa"/>
            <w:shd w:val="clear" w:color="auto" w:fill="B3B3B3"/>
          </w:tcPr>
          <w:p w14:paraId="12E89D2E" w14:textId="77777777" w:rsidR="004E3A17" w:rsidRPr="00820D35" w:rsidRDefault="004E3A17" w:rsidP="004E3A17">
            <w:pPr>
              <w:rPr>
                <w:rFonts w:ascii="Calibri" w:hAnsi="Calibri"/>
                <w:sz w:val="22"/>
                <w:szCs w:val="22"/>
              </w:rPr>
            </w:pPr>
            <w:r w:rsidRPr="00820D35">
              <w:rPr>
                <w:rFonts w:ascii="Calibri" w:hAnsi="Calibri"/>
                <w:sz w:val="22"/>
                <w:szCs w:val="22"/>
              </w:rPr>
              <w:t>Monitoring frequency:</w:t>
            </w:r>
          </w:p>
        </w:tc>
        <w:tc>
          <w:tcPr>
            <w:tcW w:w="7700" w:type="dxa"/>
          </w:tcPr>
          <w:p w14:paraId="00E2AB62" w14:textId="77777777" w:rsidR="004E3A17" w:rsidRPr="00820D35" w:rsidRDefault="004E3A17" w:rsidP="004E3A17">
            <w:pPr>
              <w:rPr>
                <w:rFonts w:ascii="Calibri" w:hAnsi="Calibri"/>
                <w:sz w:val="22"/>
                <w:szCs w:val="22"/>
              </w:rPr>
            </w:pPr>
            <w:r w:rsidRPr="00DD6D8D">
              <w:rPr>
                <w:rFonts w:ascii="Calibri" w:hAnsi="Calibri"/>
                <w:sz w:val="22"/>
                <w:szCs w:val="22"/>
              </w:rPr>
              <w:t>Updated every two years, or more frequently</w:t>
            </w:r>
          </w:p>
        </w:tc>
      </w:tr>
      <w:tr w:rsidR="004E3A17" w:rsidRPr="00820D35" w14:paraId="4D5FDD37" w14:textId="77777777" w:rsidTr="004E3A17">
        <w:tc>
          <w:tcPr>
            <w:tcW w:w="2308" w:type="dxa"/>
            <w:shd w:val="clear" w:color="auto" w:fill="B3B3B3"/>
          </w:tcPr>
          <w:p w14:paraId="20FDCCB2" w14:textId="77777777" w:rsidR="004E3A17" w:rsidRPr="00820D35" w:rsidRDefault="004E3A17" w:rsidP="004E3A17">
            <w:pPr>
              <w:rPr>
                <w:rFonts w:ascii="Calibri" w:hAnsi="Calibri"/>
                <w:sz w:val="22"/>
                <w:szCs w:val="22"/>
              </w:rPr>
            </w:pPr>
            <w:r w:rsidRPr="00820D35">
              <w:rPr>
                <w:rFonts w:ascii="Calibri" w:hAnsi="Calibri"/>
                <w:sz w:val="22"/>
                <w:szCs w:val="22"/>
              </w:rPr>
              <w:t>QA/QC procedures:</w:t>
            </w:r>
          </w:p>
        </w:tc>
        <w:tc>
          <w:tcPr>
            <w:tcW w:w="7700" w:type="dxa"/>
          </w:tcPr>
          <w:p w14:paraId="43A2889E" w14:textId="77777777" w:rsidR="004E3A17" w:rsidRPr="00820D35" w:rsidRDefault="004E3A17" w:rsidP="004E3A17">
            <w:pPr>
              <w:rPr>
                <w:rFonts w:ascii="Calibri" w:hAnsi="Calibri"/>
                <w:sz w:val="22"/>
                <w:szCs w:val="22"/>
              </w:rPr>
            </w:pPr>
            <w:r w:rsidRPr="00820D35">
              <w:rPr>
                <w:rFonts w:ascii="Calibri" w:hAnsi="Calibri"/>
                <w:sz w:val="22"/>
                <w:szCs w:val="22"/>
              </w:rPr>
              <w:t>Transparent data analysis and reporting</w:t>
            </w:r>
          </w:p>
        </w:tc>
      </w:tr>
      <w:tr w:rsidR="004E3A17" w:rsidRPr="00820D35" w14:paraId="352D6C0C" w14:textId="77777777" w:rsidTr="004E3A17">
        <w:tc>
          <w:tcPr>
            <w:tcW w:w="2308" w:type="dxa"/>
            <w:shd w:val="clear" w:color="auto" w:fill="B3B3B3"/>
          </w:tcPr>
          <w:p w14:paraId="71B677F8" w14:textId="77777777" w:rsidR="004E3A17" w:rsidRPr="00820D35" w:rsidRDefault="004E3A17" w:rsidP="004E3A17">
            <w:pPr>
              <w:rPr>
                <w:rFonts w:ascii="Calibri" w:hAnsi="Calibri"/>
                <w:sz w:val="22"/>
                <w:szCs w:val="22"/>
              </w:rPr>
            </w:pPr>
            <w:r w:rsidRPr="00820D35">
              <w:rPr>
                <w:rFonts w:ascii="Calibri" w:hAnsi="Calibri"/>
                <w:sz w:val="22"/>
                <w:szCs w:val="22"/>
              </w:rPr>
              <w:t>Any comment:</w:t>
            </w:r>
          </w:p>
        </w:tc>
        <w:tc>
          <w:tcPr>
            <w:tcW w:w="7700" w:type="dxa"/>
          </w:tcPr>
          <w:p w14:paraId="5CC27504" w14:textId="6E2F9571" w:rsidR="003005AD" w:rsidRDefault="003005AD" w:rsidP="003005AD">
            <w:pPr>
              <w:rPr>
                <w:rFonts w:ascii="Calibri" w:hAnsi="Calibri"/>
                <w:sz w:val="22"/>
                <w:szCs w:val="22"/>
              </w:rPr>
            </w:pPr>
            <w:r>
              <w:rPr>
                <w:rFonts w:ascii="Calibri" w:hAnsi="Calibri"/>
                <w:sz w:val="22"/>
                <w:szCs w:val="22"/>
              </w:rPr>
              <w:t xml:space="preserve">OC emission factor for </w:t>
            </w:r>
            <w:r w:rsidR="003A2A7F">
              <w:rPr>
                <w:rFonts w:ascii="Calibri" w:hAnsi="Calibri"/>
                <w:sz w:val="22"/>
                <w:szCs w:val="22"/>
              </w:rPr>
              <w:t>project</w:t>
            </w:r>
            <w:r>
              <w:rPr>
                <w:rFonts w:ascii="Calibri" w:hAnsi="Calibri"/>
                <w:sz w:val="22"/>
                <w:szCs w:val="22"/>
              </w:rPr>
              <w:t xml:space="preserve"> technology can be derived following the options below. </w:t>
            </w:r>
          </w:p>
          <w:p w14:paraId="07B4DF38" w14:textId="1FAFD34F" w:rsidR="004E3A17" w:rsidRDefault="004E3A17" w:rsidP="005B0F04">
            <w:pPr>
              <w:pStyle w:val="ListParagraph"/>
              <w:numPr>
                <w:ilvl w:val="0"/>
                <w:numId w:val="27"/>
              </w:numPr>
              <w:rPr>
                <w:rFonts w:ascii="Calibri" w:hAnsi="Calibri"/>
                <w:sz w:val="22"/>
                <w:szCs w:val="22"/>
              </w:rPr>
            </w:pPr>
            <w:r w:rsidRPr="004E3A17">
              <w:rPr>
                <w:rFonts w:ascii="Calibri" w:hAnsi="Calibri"/>
                <w:sz w:val="22"/>
                <w:szCs w:val="22"/>
              </w:rPr>
              <w:t xml:space="preserve">Direct measurement: The OC emission factor can be </w:t>
            </w:r>
            <w:r w:rsidR="003005AD">
              <w:rPr>
                <w:rFonts w:ascii="Calibri" w:hAnsi="Calibri"/>
                <w:sz w:val="22"/>
                <w:szCs w:val="22"/>
              </w:rPr>
              <w:t>determined</w:t>
            </w:r>
            <w:r w:rsidR="003005AD" w:rsidRPr="004E3A17">
              <w:rPr>
                <w:rFonts w:ascii="Calibri" w:hAnsi="Calibri"/>
                <w:sz w:val="22"/>
                <w:szCs w:val="22"/>
              </w:rPr>
              <w:t xml:space="preserve"> </w:t>
            </w:r>
            <w:r w:rsidRPr="004E3A17">
              <w:rPr>
                <w:rFonts w:ascii="Calibri" w:hAnsi="Calibri"/>
                <w:sz w:val="22"/>
                <w:szCs w:val="22"/>
              </w:rPr>
              <w:t xml:space="preserve">by testing a representative sample of </w:t>
            </w:r>
            <w:r>
              <w:rPr>
                <w:rFonts w:ascii="Calibri" w:hAnsi="Calibri"/>
                <w:sz w:val="22"/>
                <w:szCs w:val="22"/>
              </w:rPr>
              <w:t>project</w:t>
            </w:r>
            <w:r w:rsidRPr="004E3A17">
              <w:rPr>
                <w:rFonts w:ascii="Calibri" w:hAnsi="Calibri"/>
                <w:sz w:val="22"/>
                <w:szCs w:val="22"/>
              </w:rPr>
              <w:t xml:space="preserve"> technology </w:t>
            </w:r>
            <w:r>
              <w:rPr>
                <w:rFonts w:ascii="Calibri" w:hAnsi="Calibri"/>
                <w:sz w:val="22"/>
                <w:szCs w:val="22"/>
              </w:rPr>
              <w:t xml:space="preserve">for OC </w:t>
            </w:r>
            <w:r w:rsidRPr="004E3A17">
              <w:rPr>
                <w:rFonts w:ascii="Calibri" w:hAnsi="Calibri"/>
                <w:sz w:val="22"/>
                <w:szCs w:val="22"/>
              </w:rPr>
              <w:t>in</w:t>
            </w:r>
            <w:r w:rsidR="00091743">
              <w:rPr>
                <w:rFonts w:ascii="Calibri" w:hAnsi="Calibri"/>
                <w:sz w:val="22"/>
                <w:szCs w:val="22"/>
              </w:rPr>
              <w:t xml:space="preserve"> the</w:t>
            </w:r>
            <w:r w:rsidRPr="004E3A17">
              <w:rPr>
                <w:rFonts w:ascii="Calibri" w:hAnsi="Calibri"/>
                <w:sz w:val="22"/>
                <w:szCs w:val="22"/>
              </w:rPr>
              <w:t xml:space="preserve"> lab</w:t>
            </w:r>
            <w:r w:rsidR="003005AD">
              <w:rPr>
                <w:rFonts w:ascii="Calibri" w:hAnsi="Calibri"/>
                <w:sz w:val="22"/>
                <w:szCs w:val="22"/>
              </w:rPr>
              <w:t>oratory</w:t>
            </w:r>
            <w:r w:rsidRPr="004E3A17">
              <w:rPr>
                <w:rFonts w:ascii="Calibri" w:hAnsi="Calibri"/>
                <w:sz w:val="22"/>
                <w:szCs w:val="22"/>
              </w:rPr>
              <w:t xml:space="preserve"> or</w:t>
            </w:r>
            <w:r w:rsidR="003005AD">
              <w:rPr>
                <w:rFonts w:ascii="Calibri" w:hAnsi="Calibri"/>
                <w:sz w:val="22"/>
                <w:szCs w:val="22"/>
              </w:rPr>
              <w:t xml:space="preserve"> </w:t>
            </w:r>
            <w:r w:rsidRPr="004E3A17">
              <w:rPr>
                <w:rFonts w:ascii="Calibri" w:hAnsi="Calibri"/>
                <w:sz w:val="22"/>
                <w:szCs w:val="22"/>
              </w:rPr>
              <w:t>field</w:t>
            </w:r>
            <w:r>
              <w:rPr>
                <w:rFonts w:ascii="Calibri" w:hAnsi="Calibri"/>
                <w:sz w:val="22"/>
                <w:szCs w:val="22"/>
              </w:rPr>
              <w:t xml:space="preserve"> following the established test methods</w:t>
            </w:r>
            <w:r w:rsidRPr="004E3A17">
              <w:rPr>
                <w:rFonts w:ascii="Calibri" w:hAnsi="Calibri"/>
                <w:sz w:val="22"/>
                <w:szCs w:val="22"/>
              </w:rPr>
              <w:t xml:space="preserve">. </w:t>
            </w:r>
          </w:p>
          <w:p w14:paraId="00256201" w14:textId="6AAE4832" w:rsidR="004E3A17" w:rsidRPr="005B0F04" w:rsidRDefault="004E3A17" w:rsidP="003005AD">
            <w:pPr>
              <w:pStyle w:val="ListParagraph"/>
              <w:numPr>
                <w:ilvl w:val="0"/>
                <w:numId w:val="27"/>
              </w:numPr>
              <w:rPr>
                <w:rFonts w:ascii="Calibri" w:hAnsi="Calibri"/>
                <w:sz w:val="22"/>
                <w:szCs w:val="22"/>
              </w:rPr>
            </w:pPr>
            <w:r w:rsidRPr="005B0F04">
              <w:rPr>
                <w:rFonts w:ascii="Calibri" w:hAnsi="Calibri"/>
                <w:sz w:val="22"/>
                <w:szCs w:val="22"/>
              </w:rPr>
              <w:t>Indirect measurement</w:t>
            </w:r>
            <w:r w:rsidR="003005AD">
              <w:rPr>
                <w:rFonts w:ascii="Calibri" w:hAnsi="Calibri"/>
                <w:sz w:val="22"/>
                <w:szCs w:val="22"/>
              </w:rPr>
              <w:t xml:space="preserve"> (for fuelwood only)</w:t>
            </w:r>
            <w:r w:rsidRPr="005B0F04">
              <w:rPr>
                <w:rFonts w:ascii="Calibri" w:hAnsi="Calibri"/>
                <w:sz w:val="22"/>
                <w:szCs w:val="22"/>
              </w:rPr>
              <w:t xml:space="preserve">: The OC emission factor can be </w:t>
            </w:r>
            <w:r w:rsidR="003005AD">
              <w:rPr>
                <w:rFonts w:ascii="Calibri" w:hAnsi="Calibri"/>
                <w:sz w:val="22"/>
                <w:szCs w:val="22"/>
              </w:rPr>
              <w:t xml:space="preserve">determined </w:t>
            </w:r>
            <w:r w:rsidRPr="005B0F04">
              <w:rPr>
                <w:rFonts w:ascii="Calibri" w:hAnsi="Calibri"/>
                <w:sz w:val="22"/>
                <w:szCs w:val="22"/>
              </w:rPr>
              <w:t xml:space="preserve">by testing a representative sample of </w:t>
            </w:r>
            <w:r>
              <w:rPr>
                <w:rFonts w:ascii="Calibri" w:hAnsi="Calibri"/>
                <w:sz w:val="22"/>
                <w:szCs w:val="22"/>
              </w:rPr>
              <w:t>project</w:t>
            </w:r>
            <w:r w:rsidRPr="005B0F04">
              <w:rPr>
                <w:rFonts w:ascii="Calibri" w:hAnsi="Calibri"/>
                <w:sz w:val="22"/>
                <w:szCs w:val="22"/>
              </w:rPr>
              <w:t xml:space="preserve"> technology for P</w:t>
            </w:r>
            <w:r w:rsidR="009B7A41">
              <w:rPr>
                <w:rFonts w:ascii="Calibri" w:hAnsi="Calibri"/>
                <w:sz w:val="22"/>
                <w:szCs w:val="22"/>
              </w:rPr>
              <w:t>M</w:t>
            </w:r>
            <w:r w:rsidR="001A6D0A" w:rsidRPr="00A27BF6">
              <w:rPr>
                <w:rFonts w:ascii="Calibri" w:hAnsi="Calibri"/>
                <w:sz w:val="22"/>
                <w:szCs w:val="22"/>
                <w:vertAlign w:val="subscript"/>
              </w:rPr>
              <w:t>2.5</w:t>
            </w:r>
            <w:r w:rsidR="0051104F" w:rsidRPr="00A27BF6">
              <w:rPr>
                <w:rFonts w:ascii="Calibri" w:hAnsi="Calibri"/>
                <w:sz w:val="22"/>
                <w:szCs w:val="22"/>
                <w:vertAlign w:val="subscript"/>
              </w:rPr>
              <w:t xml:space="preserve"> </w:t>
            </w:r>
            <w:r w:rsidR="0051104F">
              <w:rPr>
                <w:rFonts w:ascii="Calibri" w:hAnsi="Calibri"/>
                <w:sz w:val="22"/>
                <w:szCs w:val="22"/>
              </w:rPr>
              <w:t>(g</w:t>
            </w:r>
            <w:r w:rsidR="009B7A41">
              <w:rPr>
                <w:rFonts w:ascii="Calibri" w:hAnsi="Calibri"/>
                <w:sz w:val="22"/>
                <w:szCs w:val="22"/>
              </w:rPr>
              <w:t xml:space="preserve">/kg_fuel) in </w:t>
            </w:r>
            <w:r w:rsidR="00091743">
              <w:rPr>
                <w:rFonts w:ascii="Calibri" w:hAnsi="Calibri"/>
                <w:sz w:val="22"/>
                <w:szCs w:val="22"/>
              </w:rPr>
              <w:t xml:space="preserve">the </w:t>
            </w:r>
            <w:r w:rsidR="009B7A41">
              <w:rPr>
                <w:rFonts w:ascii="Calibri" w:hAnsi="Calibri"/>
                <w:sz w:val="22"/>
                <w:szCs w:val="22"/>
              </w:rPr>
              <w:t>lab</w:t>
            </w:r>
            <w:r w:rsidR="003005AD">
              <w:rPr>
                <w:rFonts w:ascii="Calibri" w:hAnsi="Calibri"/>
                <w:sz w:val="22"/>
                <w:szCs w:val="22"/>
              </w:rPr>
              <w:t>oratory</w:t>
            </w:r>
            <w:r w:rsidR="009B7A41">
              <w:rPr>
                <w:rFonts w:ascii="Calibri" w:hAnsi="Calibri"/>
                <w:sz w:val="22"/>
                <w:szCs w:val="22"/>
              </w:rPr>
              <w:t xml:space="preserve"> or </w:t>
            </w:r>
            <w:r w:rsidR="003005AD">
              <w:rPr>
                <w:rFonts w:ascii="Calibri" w:hAnsi="Calibri"/>
                <w:sz w:val="22"/>
                <w:szCs w:val="22"/>
              </w:rPr>
              <w:t>fi</w:t>
            </w:r>
            <w:r w:rsidR="003005AD" w:rsidRPr="005B0F04">
              <w:rPr>
                <w:rFonts w:ascii="Calibri" w:hAnsi="Calibri"/>
                <w:sz w:val="22"/>
                <w:szCs w:val="22"/>
              </w:rPr>
              <w:t>e</w:t>
            </w:r>
            <w:r w:rsidR="003005AD">
              <w:rPr>
                <w:rFonts w:ascii="Calibri" w:hAnsi="Calibri"/>
                <w:sz w:val="22"/>
                <w:szCs w:val="22"/>
              </w:rPr>
              <w:t>l</w:t>
            </w:r>
            <w:r w:rsidR="003005AD" w:rsidRPr="005B0F04">
              <w:rPr>
                <w:rFonts w:ascii="Calibri" w:hAnsi="Calibri"/>
                <w:sz w:val="22"/>
                <w:szCs w:val="22"/>
              </w:rPr>
              <w:t xml:space="preserve">d following the established test methods. The OC emission factor can be derived </w:t>
            </w:r>
            <w:r w:rsidR="003005AD">
              <w:rPr>
                <w:rFonts w:ascii="Calibri" w:hAnsi="Calibri"/>
                <w:sz w:val="22"/>
                <w:szCs w:val="22"/>
              </w:rPr>
              <w:t>following the eq 3 mentioned above in section 3.1</w:t>
            </w:r>
          </w:p>
        </w:tc>
      </w:tr>
    </w:tbl>
    <w:p w14:paraId="559548F3" w14:textId="77777777" w:rsidR="004E3A17" w:rsidRDefault="004E3A17"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4D0756" w:rsidRPr="00820D35" w14:paraId="06DE39EE" w14:textId="77777777" w:rsidTr="004D0756">
        <w:tc>
          <w:tcPr>
            <w:tcW w:w="2308" w:type="dxa"/>
            <w:shd w:val="clear" w:color="auto" w:fill="B3B3B3"/>
          </w:tcPr>
          <w:p w14:paraId="5CEB9332" w14:textId="77777777" w:rsidR="004D0756" w:rsidRPr="00820D35" w:rsidRDefault="004D0756" w:rsidP="004D0756">
            <w:pPr>
              <w:rPr>
                <w:rFonts w:ascii="Calibri" w:hAnsi="Calibri"/>
                <w:sz w:val="22"/>
                <w:szCs w:val="22"/>
              </w:rPr>
            </w:pPr>
            <w:r w:rsidRPr="00820D35">
              <w:rPr>
                <w:rFonts w:ascii="Calibri" w:hAnsi="Calibri"/>
                <w:sz w:val="22"/>
                <w:szCs w:val="22"/>
              </w:rPr>
              <w:t>Data / Parameter:</w:t>
            </w:r>
          </w:p>
        </w:tc>
        <w:tc>
          <w:tcPr>
            <w:tcW w:w="7700" w:type="dxa"/>
          </w:tcPr>
          <w:p w14:paraId="547AD22F" w14:textId="38DE97D4" w:rsidR="004D0756" w:rsidRPr="00820D35" w:rsidRDefault="004D0756" w:rsidP="004D0756">
            <w:pPr>
              <w:rPr>
                <w:rFonts w:ascii="Calibri" w:hAnsi="Calibri"/>
                <w:sz w:val="22"/>
                <w:szCs w:val="22"/>
              </w:rPr>
            </w:pPr>
            <w:r w:rsidRPr="00820D35">
              <w:rPr>
                <w:rFonts w:ascii="Calibri" w:hAnsi="Calibri"/>
                <w:sz w:val="22"/>
                <w:szCs w:val="22"/>
              </w:rPr>
              <w:t>EF</w:t>
            </w:r>
            <w:r w:rsidRPr="00270A5A">
              <w:rPr>
                <w:rFonts w:ascii="Calibri" w:hAnsi="Calibri"/>
                <w:sz w:val="22"/>
                <w:szCs w:val="22"/>
                <w:vertAlign w:val="subscript"/>
              </w:rPr>
              <w:t>b,</w:t>
            </w:r>
            <w:r>
              <w:rPr>
                <w:rFonts w:ascii="Calibri" w:hAnsi="Calibri"/>
                <w:sz w:val="22"/>
                <w:szCs w:val="22"/>
                <w:vertAlign w:val="subscript"/>
              </w:rPr>
              <w:t>CO,NOx,</w:t>
            </w:r>
            <w:r w:rsidRPr="004E3A17">
              <w:rPr>
                <w:rFonts w:ascii="Calibri" w:hAnsi="Calibri"/>
                <w:sz w:val="22"/>
                <w:szCs w:val="22"/>
                <w:vertAlign w:val="subscript"/>
              </w:rPr>
              <w:t xml:space="preserve"> NMVOCs, SO</w:t>
            </w:r>
            <w:r w:rsidR="009C3048">
              <w:rPr>
                <w:rFonts w:ascii="Calibri" w:hAnsi="Calibri"/>
                <w:sz w:val="22"/>
                <w:szCs w:val="22"/>
                <w:vertAlign w:val="subscript"/>
              </w:rPr>
              <w:t>4</w:t>
            </w:r>
            <w:r w:rsidR="009C3048">
              <w:rPr>
                <w:rFonts w:ascii="Calibri" w:hAnsi="Calibri"/>
                <w:sz w:val="22"/>
                <w:szCs w:val="22"/>
                <w:vertAlign w:val="superscript"/>
              </w:rPr>
              <w:t>-2</w:t>
            </w:r>
          </w:p>
        </w:tc>
      </w:tr>
      <w:tr w:rsidR="004D0756" w:rsidRPr="00820D35" w14:paraId="14DB03FB" w14:textId="77777777" w:rsidTr="004D0756">
        <w:tc>
          <w:tcPr>
            <w:tcW w:w="2308" w:type="dxa"/>
            <w:shd w:val="clear" w:color="auto" w:fill="B3B3B3"/>
          </w:tcPr>
          <w:p w14:paraId="166125AC" w14:textId="77777777" w:rsidR="004D0756" w:rsidRPr="00820D35" w:rsidRDefault="004D0756" w:rsidP="004D0756">
            <w:pPr>
              <w:rPr>
                <w:rFonts w:ascii="Calibri" w:hAnsi="Calibri"/>
                <w:sz w:val="22"/>
                <w:szCs w:val="22"/>
              </w:rPr>
            </w:pPr>
            <w:r w:rsidRPr="00820D35">
              <w:rPr>
                <w:rFonts w:ascii="Calibri" w:hAnsi="Calibri"/>
                <w:sz w:val="22"/>
                <w:szCs w:val="22"/>
              </w:rPr>
              <w:t>Data unit:</w:t>
            </w:r>
          </w:p>
        </w:tc>
        <w:tc>
          <w:tcPr>
            <w:tcW w:w="7700" w:type="dxa"/>
          </w:tcPr>
          <w:p w14:paraId="27EEF288" w14:textId="44AA0A93" w:rsidR="004D0756" w:rsidRPr="00820D35" w:rsidRDefault="0051104F" w:rsidP="004D0756">
            <w:pPr>
              <w:rPr>
                <w:rFonts w:ascii="Calibri" w:hAnsi="Calibri"/>
                <w:sz w:val="22"/>
                <w:szCs w:val="22"/>
              </w:rPr>
            </w:pPr>
            <w:r>
              <w:rPr>
                <w:rFonts w:ascii="Calibri" w:hAnsi="Calibri"/>
                <w:sz w:val="22"/>
                <w:szCs w:val="22"/>
              </w:rPr>
              <w:t>g</w:t>
            </w:r>
            <w:r w:rsidR="004D0756">
              <w:rPr>
                <w:rFonts w:ascii="Calibri" w:hAnsi="Calibri"/>
                <w:sz w:val="22"/>
                <w:szCs w:val="22"/>
              </w:rPr>
              <w:t>/kg_fuel</w:t>
            </w:r>
          </w:p>
        </w:tc>
      </w:tr>
      <w:tr w:rsidR="004D0756" w:rsidRPr="00820D35" w14:paraId="622013CD" w14:textId="77777777" w:rsidTr="004D0756">
        <w:tc>
          <w:tcPr>
            <w:tcW w:w="2308" w:type="dxa"/>
            <w:shd w:val="clear" w:color="auto" w:fill="B3B3B3"/>
          </w:tcPr>
          <w:p w14:paraId="31346CFB" w14:textId="77777777" w:rsidR="004D0756" w:rsidRPr="00820D35" w:rsidRDefault="004D0756" w:rsidP="004D0756">
            <w:pPr>
              <w:rPr>
                <w:rFonts w:ascii="Calibri" w:hAnsi="Calibri"/>
                <w:sz w:val="22"/>
                <w:szCs w:val="22"/>
              </w:rPr>
            </w:pPr>
            <w:r w:rsidRPr="00820D35">
              <w:rPr>
                <w:rFonts w:ascii="Calibri" w:hAnsi="Calibri"/>
                <w:sz w:val="22"/>
                <w:szCs w:val="22"/>
              </w:rPr>
              <w:t>Description:</w:t>
            </w:r>
          </w:p>
        </w:tc>
        <w:tc>
          <w:tcPr>
            <w:tcW w:w="7700" w:type="dxa"/>
          </w:tcPr>
          <w:p w14:paraId="4345A6E2" w14:textId="49750773" w:rsidR="004D0756" w:rsidRPr="00820D35" w:rsidRDefault="004E3A17" w:rsidP="004D0756">
            <w:pPr>
              <w:rPr>
                <w:rFonts w:ascii="Calibri" w:hAnsi="Calibri"/>
                <w:sz w:val="22"/>
                <w:szCs w:val="22"/>
              </w:rPr>
            </w:pPr>
            <w:r>
              <w:rPr>
                <w:rFonts w:ascii="Calibri" w:hAnsi="Calibri"/>
                <w:sz w:val="22"/>
                <w:szCs w:val="22"/>
              </w:rPr>
              <w:t>Co-emitted species (CO, NOx, NMVOCs, SO</w:t>
            </w:r>
            <w:r w:rsidR="009C3048">
              <w:rPr>
                <w:rFonts w:ascii="Calibri" w:hAnsi="Calibri"/>
                <w:sz w:val="22"/>
                <w:szCs w:val="22"/>
                <w:vertAlign w:val="subscript"/>
              </w:rPr>
              <w:t>4</w:t>
            </w:r>
            <w:r w:rsidR="009C3048">
              <w:rPr>
                <w:rFonts w:ascii="Calibri" w:hAnsi="Calibri"/>
                <w:sz w:val="22"/>
                <w:szCs w:val="22"/>
                <w:vertAlign w:val="superscript"/>
              </w:rPr>
              <w:t>-2</w:t>
            </w:r>
            <w:r>
              <w:rPr>
                <w:rFonts w:ascii="Calibri" w:hAnsi="Calibri"/>
                <w:sz w:val="22"/>
                <w:szCs w:val="22"/>
              </w:rPr>
              <w:t>) e</w:t>
            </w:r>
            <w:r w:rsidR="004D0756">
              <w:rPr>
                <w:rFonts w:ascii="Calibri" w:hAnsi="Calibri"/>
                <w:sz w:val="22"/>
                <w:szCs w:val="22"/>
              </w:rPr>
              <w:t>mission factor arising from the fuel consumption in baseline scenario</w:t>
            </w:r>
          </w:p>
        </w:tc>
      </w:tr>
      <w:tr w:rsidR="004D0756" w:rsidRPr="00820D35" w14:paraId="593A96D1" w14:textId="77777777" w:rsidTr="004D0756">
        <w:tc>
          <w:tcPr>
            <w:tcW w:w="2308" w:type="dxa"/>
            <w:shd w:val="clear" w:color="auto" w:fill="B3B3B3"/>
          </w:tcPr>
          <w:p w14:paraId="03A4884D" w14:textId="77777777" w:rsidR="004D0756" w:rsidRPr="00820D35" w:rsidRDefault="004D0756" w:rsidP="004D0756">
            <w:pPr>
              <w:rPr>
                <w:rFonts w:ascii="Calibri" w:hAnsi="Calibri"/>
                <w:sz w:val="22"/>
                <w:szCs w:val="22"/>
              </w:rPr>
            </w:pPr>
            <w:r w:rsidRPr="00820D35">
              <w:rPr>
                <w:rFonts w:ascii="Calibri" w:hAnsi="Calibri"/>
                <w:sz w:val="22"/>
                <w:szCs w:val="22"/>
              </w:rPr>
              <w:t>Source of data:</w:t>
            </w:r>
          </w:p>
        </w:tc>
        <w:tc>
          <w:tcPr>
            <w:tcW w:w="7700" w:type="dxa"/>
          </w:tcPr>
          <w:p w14:paraId="5A0DA9DE" w14:textId="4A0F6F75" w:rsidR="004D0756" w:rsidRPr="00820D35" w:rsidRDefault="004D0756" w:rsidP="003005AD">
            <w:pPr>
              <w:rPr>
                <w:rFonts w:ascii="Calibri" w:hAnsi="Calibri"/>
                <w:sz w:val="22"/>
                <w:szCs w:val="22"/>
              </w:rPr>
            </w:pPr>
            <w:r>
              <w:rPr>
                <w:rFonts w:ascii="Calibri" w:hAnsi="Calibri"/>
                <w:sz w:val="22"/>
                <w:szCs w:val="22"/>
              </w:rPr>
              <w:t>Lab</w:t>
            </w:r>
            <w:r w:rsidR="00A60161">
              <w:rPr>
                <w:rFonts w:ascii="Calibri" w:hAnsi="Calibri"/>
                <w:sz w:val="22"/>
                <w:szCs w:val="22"/>
              </w:rPr>
              <w:t>oratory</w:t>
            </w:r>
            <w:r>
              <w:rPr>
                <w:rFonts w:ascii="Calibri" w:hAnsi="Calibri"/>
                <w:sz w:val="22"/>
                <w:szCs w:val="22"/>
              </w:rPr>
              <w:t xml:space="preserve"> test or field test</w:t>
            </w:r>
          </w:p>
        </w:tc>
      </w:tr>
      <w:tr w:rsidR="004D0756" w:rsidRPr="00820D35" w14:paraId="59FB495B" w14:textId="77777777" w:rsidTr="004D0756">
        <w:tc>
          <w:tcPr>
            <w:tcW w:w="2308" w:type="dxa"/>
            <w:shd w:val="clear" w:color="auto" w:fill="B3B3B3"/>
          </w:tcPr>
          <w:p w14:paraId="37B8C2B7" w14:textId="77777777" w:rsidR="004D0756" w:rsidRPr="00820D35" w:rsidRDefault="004D0756" w:rsidP="004D0756">
            <w:pPr>
              <w:rPr>
                <w:rFonts w:ascii="Calibri" w:hAnsi="Calibri"/>
                <w:sz w:val="22"/>
                <w:szCs w:val="22"/>
              </w:rPr>
            </w:pPr>
            <w:r w:rsidRPr="00820D35">
              <w:rPr>
                <w:rFonts w:ascii="Calibri" w:hAnsi="Calibri"/>
                <w:sz w:val="22"/>
                <w:szCs w:val="22"/>
              </w:rPr>
              <w:t>Monitoring frequency:</w:t>
            </w:r>
          </w:p>
        </w:tc>
        <w:tc>
          <w:tcPr>
            <w:tcW w:w="7700" w:type="dxa"/>
          </w:tcPr>
          <w:p w14:paraId="4612CACF" w14:textId="3E2DF03A" w:rsidR="004D0756" w:rsidRPr="00820D35" w:rsidRDefault="003005AD" w:rsidP="004D0756">
            <w:pPr>
              <w:rPr>
                <w:rFonts w:ascii="Calibri" w:hAnsi="Calibri"/>
                <w:sz w:val="22"/>
                <w:szCs w:val="22"/>
              </w:rPr>
            </w:pPr>
            <w:r>
              <w:rPr>
                <w:rFonts w:ascii="Calibri" w:hAnsi="Calibri"/>
                <w:sz w:val="22"/>
                <w:szCs w:val="22"/>
              </w:rPr>
              <w:t>Ex-ante f</w:t>
            </w:r>
            <w:r w:rsidRPr="00820D35">
              <w:rPr>
                <w:rFonts w:ascii="Calibri" w:hAnsi="Calibri"/>
                <w:sz w:val="22"/>
                <w:szCs w:val="22"/>
              </w:rPr>
              <w:t>ixed for a</w:t>
            </w:r>
            <w:r>
              <w:rPr>
                <w:rFonts w:ascii="Calibri" w:hAnsi="Calibri"/>
                <w:sz w:val="22"/>
                <w:szCs w:val="22"/>
              </w:rPr>
              <w:t xml:space="preserve"> </w:t>
            </w:r>
            <w:r w:rsidRPr="00820D35">
              <w:rPr>
                <w:rFonts w:ascii="Calibri" w:hAnsi="Calibri"/>
                <w:sz w:val="22"/>
                <w:szCs w:val="22"/>
              </w:rPr>
              <w:t>given crediting period</w:t>
            </w:r>
          </w:p>
        </w:tc>
      </w:tr>
      <w:tr w:rsidR="004D0756" w:rsidRPr="00820D35" w14:paraId="643A174D" w14:textId="77777777" w:rsidTr="004D0756">
        <w:tc>
          <w:tcPr>
            <w:tcW w:w="2308" w:type="dxa"/>
            <w:shd w:val="clear" w:color="auto" w:fill="B3B3B3"/>
          </w:tcPr>
          <w:p w14:paraId="1839FFF4" w14:textId="77777777" w:rsidR="004D0756" w:rsidRPr="00820D35" w:rsidRDefault="004D0756" w:rsidP="004D0756">
            <w:pPr>
              <w:rPr>
                <w:rFonts w:ascii="Calibri" w:hAnsi="Calibri"/>
                <w:sz w:val="22"/>
                <w:szCs w:val="22"/>
              </w:rPr>
            </w:pPr>
            <w:r w:rsidRPr="00820D35">
              <w:rPr>
                <w:rFonts w:ascii="Calibri" w:hAnsi="Calibri"/>
                <w:sz w:val="22"/>
                <w:szCs w:val="22"/>
              </w:rPr>
              <w:t>QA/QC procedures:</w:t>
            </w:r>
          </w:p>
        </w:tc>
        <w:tc>
          <w:tcPr>
            <w:tcW w:w="7700" w:type="dxa"/>
          </w:tcPr>
          <w:p w14:paraId="041CE998" w14:textId="77777777" w:rsidR="004D0756" w:rsidRPr="00820D35" w:rsidRDefault="004D0756" w:rsidP="004D0756">
            <w:pPr>
              <w:rPr>
                <w:rFonts w:ascii="Calibri" w:hAnsi="Calibri"/>
                <w:sz w:val="22"/>
                <w:szCs w:val="22"/>
              </w:rPr>
            </w:pPr>
            <w:r w:rsidRPr="00820D35">
              <w:rPr>
                <w:rFonts w:ascii="Calibri" w:hAnsi="Calibri"/>
                <w:sz w:val="22"/>
                <w:szCs w:val="22"/>
              </w:rPr>
              <w:t>Transparent data analysis and reporting</w:t>
            </w:r>
          </w:p>
        </w:tc>
      </w:tr>
      <w:tr w:rsidR="004D0756" w:rsidRPr="00820D35" w14:paraId="3A65D35E" w14:textId="77777777" w:rsidTr="004D0756">
        <w:tc>
          <w:tcPr>
            <w:tcW w:w="2308" w:type="dxa"/>
            <w:shd w:val="clear" w:color="auto" w:fill="B3B3B3"/>
          </w:tcPr>
          <w:p w14:paraId="239CCFD3" w14:textId="77777777" w:rsidR="004D0756" w:rsidRPr="00820D35" w:rsidRDefault="004D0756" w:rsidP="004D0756">
            <w:pPr>
              <w:rPr>
                <w:rFonts w:ascii="Calibri" w:hAnsi="Calibri"/>
                <w:sz w:val="22"/>
                <w:szCs w:val="22"/>
              </w:rPr>
            </w:pPr>
            <w:r w:rsidRPr="00820D35">
              <w:rPr>
                <w:rFonts w:ascii="Calibri" w:hAnsi="Calibri"/>
                <w:sz w:val="22"/>
                <w:szCs w:val="22"/>
              </w:rPr>
              <w:t>Any comment:</w:t>
            </w:r>
          </w:p>
        </w:tc>
        <w:tc>
          <w:tcPr>
            <w:tcW w:w="7700" w:type="dxa"/>
          </w:tcPr>
          <w:p w14:paraId="51DD85E0" w14:textId="77777777" w:rsidR="004D0756" w:rsidRPr="00820D35" w:rsidRDefault="004D0756" w:rsidP="004D0756">
            <w:pPr>
              <w:rPr>
                <w:rFonts w:ascii="Calibri" w:hAnsi="Calibri"/>
                <w:sz w:val="22"/>
                <w:szCs w:val="22"/>
              </w:rPr>
            </w:pPr>
            <w:r w:rsidRPr="00820D35">
              <w:rPr>
                <w:rFonts w:ascii="Calibri" w:hAnsi="Calibri"/>
                <w:sz w:val="22"/>
                <w:szCs w:val="22"/>
              </w:rPr>
              <w:t xml:space="preserve">A representative </w:t>
            </w:r>
            <w:r>
              <w:rPr>
                <w:rFonts w:ascii="Calibri" w:hAnsi="Calibri"/>
                <w:sz w:val="22"/>
                <w:szCs w:val="22"/>
              </w:rPr>
              <w:t>emission factor for each baseline technology</w:t>
            </w:r>
            <w:r w:rsidRPr="00820D35">
              <w:rPr>
                <w:rFonts w:ascii="Calibri" w:hAnsi="Calibri"/>
                <w:sz w:val="22"/>
                <w:szCs w:val="22"/>
              </w:rPr>
              <w:t xml:space="preserve"> </w:t>
            </w:r>
            <w:r>
              <w:rPr>
                <w:rFonts w:ascii="Calibri" w:hAnsi="Calibri"/>
                <w:sz w:val="22"/>
                <w:szCs w:val="22"/>
              </w:rPr>
              <w:t xml:space="preserve">type that is </w:t>
            </w:r>
            <w:r w:rsidRPr="00820D35">
              <w:rPr>
                <w:rFonts w:ascii="Calibri" w:hAnsi="Calibri"/>
                <w:sz w:val="22"/>
                <w:szCs w:val="22"/>
              </w:rPr>
              <w:t>being compared for project crediting</w:t>
            </w:r>
          </w:p>
        </w:tc>
      </w:tr>
    </w:tbl>
    <w:p w14:paraId="5CF277D2" w14:textId="77777777" w:rsidR="004D0756" w:rsidRDefault="004D0756" w:rsidP="00CD5D78">
      <w:pPr>
        <w:rPr>
          <w:rFonts w:ascii="Calibri" w:hAnsi="Calibr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700"/>
      </w:tblGrid>
      <w:tr w:rsidR="005B0F04" w:rsidRPr="00820D35" w14:paraId="636FCE36" w14:textId="77777777" w:rsidTr="004C45D1">
        <w:tc>
          <w:tcPr>
            <w:tcW w:w="2308" w:type="dxa"/>
            <w:shd w:val="clear" w:color="auto" w:fill="B3B3B3"/>
          </w:tcPr>
          <w:p w14:paraId="3EC9EFC2" w14:textId="77777777" w:rsidR="005B0F04" w:rsidRPr="00820D35" w:rsidRDefault="005B0F04" w:rsidP="004C45D1">
            <w:pPr>
              <w:rPr>
                <w:rFonts w:ascii="Calibri" w:hAnsi="Calibri"/>
                <w:sz w:val="22"/>
                <w:szCs w:val="22"/>
              </w:rPr>
            </w:pPr>
            <w:r w:rsidRPr="00820D35">
              <w:rPr>
                <w:rFonts w:ascii="Calibri" w:hAnsi="Calibri"/>
                <w:sz w:val="22"/>
                <w:szCs w:val="22"/>
              </w:rPr>
              <w:t>Data / Parameter:</w:t>
            </w:r>
          </w:p>
        </w:tc>
        <w:tc>
          <w:tcPr>
            <w:tcW w:w="7700" w:type="dxa"/>
          </w:tcPr>
          <w:p w14:paraId="63FFB280" w14:textId="4AF527A0" w:rsidR="005B0F04" w:rsidRPr="00820D35" w:rsidRDefault="005B0F04" w:rsidP="004C45D1">
            <w:pPr>
              <w:rPr>
                <w:rFonts w:ascii="Calibri" w:hAnsi="Calibri"/>
                <w:sz w:val="22"/>
                <w:szCs w:val="22"/>
              </w:rPr>
            </w:pPr>
            <w:r w:rsidRPr="00820D35">
              <w:rPr>
                <w:rFonts w:ascii="Calibri" w:hAnsi="Calibri"/>
                <w:sz w:val="22"/>
                <w:szCs w:val="22"/>
              </w:rPr>
              <w:t>EF</w:t>
            </w:r>
            <w:r>
              <w:rPr>
                <w:rFonts w:ascii="Calibri" w:hAnsi="Calibri"/>
                <w:sz w:val="22"/>
                <w:szCs w:val="22"/>
                <w:vertAlign w:val="subscript"/>
              </w:rPr>
              <w:t>p</w:t>
            </w:r>
            <w:r w:rsidRPr="00270A5A">
              <w:rPr>
                <w:rFonts w:ascii="Calibri" w:hAnsi="Calibri"/>
                <w:sz w:val="22"/>
                <w:szCs w:val="22"/>
                <w:vertAlign w:val="subscript"/>
              </w:rPr>
              <w:t>,</w:t>
            </w:r>
            <w:r>
              <w:rPr>
                <w:rFonts w:ascii="Calibri" w:hAnsi="Calibri"/>
                <w:sz w:val="22"/>
                <w:szCs w:val="22"/>
                <w:vertAlign w:val="subscript"/>
              </w:rPr>
              <w:t xml:space="preserve"> CO,NOx,</w:t>
            </w:r>
            <w:r w:rsidRPr="004E3A17">
              <w:rPr>
                <w:rFonts w:ascii="Calibri" w:hAnsi="Calibri"/>
                <w:sz w:val="22"/>
                <w:szCs w:val="22"/>
                <w:vertAlign w:val="subscript"/>
              </w:rPr>
              <w:t xml:space="preserve"> NMVOCs, SO</w:t>
            </w:r>
            <w:r w:rsidR="006D4E43">
              <w:rPr>
                <w:rFonts w:ascii="Calibri" w:hAnsi="Calibri"/>
                <w:sz w:val="22"/>
                <w:szCs w:val="22"/>
                <w:vertAlign w:val="subscript"/>
              </w:rPr>
              <w:t>4</w:t>
            </w:r>
            <w:r w:rsidR="006D4E43">
              <w:rPr>
                <w:rFonts w:ascii="Calibri" w:hAnsi="Calibri"/>
                <w:sz w:val="22"/>
                <w:szCs w:val="22"/>
                <w:vertAlign w:val="superscript"/>
              </w:rPr>
              <w:t>-2</w:t>
            </w:r>
          </w:p>
        </w:tc>
      </w:tr>
      <w:tr w:rsidR="005B0F04" w:rsidRPr="00820D35" w14:paraId="67493ABA" w14:textId="77777777" w:rsidTr="004C45D1">
        <w:tc>
          <w:tcPr>
            <w:tcW w:w="2308" w:type="dxa"/>
            <w:shd w:val="clear" w:color="auto" w:fill="B3B3B3"/>
          </w:tcPr>
          <w:p w14:paraId="5346D52B" w14:textId="77777777" w:rsidR="005B0F04" w:rsidRPr="00820D35" w:rsidRDefault="005B0F04" w:rsidP="004C45D1">
            <w:pPr>
              <w:rPr>
                <w:rFonts w:ascii="Calibri" w:hAnsi="Calibri"/>
                <w:sz w:val="22"/>
                <w:szCs w:val="22"/>
              </w:rPr>
            </w:pPr>
            <w:r w:rsidRPr="00820D35">
              <w:rPr>
                <w:rFonts w:ascii="Calibri" w:hAnsi="Calibri"/>
                <w:sz w:val="22"/>
                <w:szCs w:val="22"/>
              </w:rPr>
              <w:t>Data unit:</w:t>
            </w:r>
          </w:p>
        </w:tc>
        <w:tc>
          <w:tcPr>
            <w:tcW w:w="7700" w:type="dxa"/>
          </w:tcPr>
          <w:p w14:paraId="5F6CAD82" w14:textId="0C6D9A50" w:rsidR="005B0F04" w:rsidRPr="00820D35" w:rsidRDefault="0051104F" w:rsidP="004C45D1">
            <w:pPr>
              <w:rPr>
                <w:rFonts w:ascii="Calibri" w:hAnsi="Calibri"/>
                <w:sz w:val="22"/>
                <w:szCs w:val="22"/>
              </w:rPr>
            </w:pPr>
            <w:r>
              <w:rPr>
                <w:rFonts w:ascii="Calibri" w:hAnsi="Calibri"/>
                <w:sz w:val="22"/>
                <w:szCs w:val="22"/>
              </w:rPr>
              <w:t>g</w:t>
            </w:r>
            <w:r w:rsidR="005B0F04">
              <w:rPr>
                <w:rFonts w:ascii="Calibri" w:hAnsi="Calibri"/>
                <w:sz w:val="22"/>
                <w:szCs w:val="22"/>
              </w:rPr>
              <w:t>/kg_fuel</w:t>
            </w:r>
          </w:p>
        </w:tc>
      </w:tr>
      <w:tr w:rsidR="005B0F04" w:rsidRPr="00820D35" w14:paraId="77FC5C59" w14:textId="77777777" w:rsidTr="004C45D1">
        <w:tc>
          <w:tcPr>
            <w:tcW w:w="2308" w:type="dxa"/>
            <w:shd w:val="clear" w:color="auto" w:fill="B3B3B3"/>
          </w:tcPr>
          <w:p w14:paraId="7F5EDDFD" w14:textId="77777777" w:rsidR="005B0F04" w:rsidRPr="00820D35" w:rsidRDefault="005B0F04" w:rsidP="004C45D1">
            <w:pPr>
              <w:rPr>
                <w:rFonts w:ascii="Calibri" w:hAnsi="Calibri"/>
                <w:sz w:val="22"/>
                <w:szCs w:val="22"/>
              </w:rPr>
            </w:pPr>
            <w:r w:rsidRPr="00820D35">
              <w:rPr>
                <w:rFonts w:ascii="Calibri" w:hAnsi="Calibri"/>
                <w:sz w:val="22"/>
                <w:szCs w:val="22"/>
              </w:rPr>
              <w:t>Description:</w:t>
            </w:r>
          </w:p>
        </w:tc>
        <w:tc>
          <w:tcPr>
            <w:tcW w:w="7700" w:type="dxa"/>
          </w:tcPr>
          <w:p w14:paraId="75772CBE" w14:textId="4BE82C76" w:rsidR="005B0F04" w:rsidRPr="00820D35" w:rsidRDefault="005B0F04" w:rsidP="004C45D1">
            <w:pPr>
              <w:rPr>
                <w:rFonts w:ascii="Calibri" w:hAnsi="Calibri"/>
                <w:sz w:val="22"/>
                <w:szCs w:val="22"/>
              </w:rPr>
            </w:pPr>
            <w:r>
              <w:rPr>
                <w:rFonts w:ascii="Calibri" w:hAnsi="Calibri"/>
                <w:sz w:val="22"/>
                <w:szCs w:val="22"/>
              </w:rPr>
              <w:t>Co-emitted species (CO, NOx, NMVOCs, SO</w:t>
            </w:r>
            <w:r w:rsidR="006D4E43">
              <w:rPr>
                <w:rFonts w:ascii="Calibri" w:hAnsi="Calibri"/>
                <w:sz w:val="22"/>
                <w:szCs w:val="22"/>
                <w:vertAlign w:val="subscript"/>
              </w:rPr>
              <w:t>4</w:t>
            </w:r>
            <w:r w:rsidRPr="004E3A17">
              <w:rPr>
                <w:rFonts w:ascii="Calibri" w:hAnsi="Calibri"/>
                <w:sz w:val="22"/>
                <w:szCs w:val="22"/>
                <w:vertAlign w:val="superscript"/>
              </w:rPr>
              <w:t>-2</w:t>
            </w:r>
            <w:r>
              <w:rPr>
                <w:rFonts w:ascii="Calibri" w:hAnsi="Calibri"/>
                <w:sz w:val="22"/>
                <w:szCs w:val="22"/>
              </w:rPr>
              <w:t>) emission factor arising from the fuel consumption in project scenario</w:t>
            </w:r>
          </w:p>
        </w:tc>
      </w:tr>
      <w:tr w:rsidR="005B0F04" w:rsidRPr="00820D35" w14:paraId="67D01C2C" w14:textId="77777777" w:rsidTr="004C45D1">
        <w:tc>
          <w:tcPr>
            <w:tcW w:w="2308" w:type="dxa"/>
            <w:shd w:val="clear" w:color="auto" w:fill="B3B3B3"/>
          </w:tcPr>
          <w:p w14:paraId="276FAEC1" w14:textId="77777777" w:rsidR="005B0F04" w:rsidRPr="00820D35" w:rsidRDefault="005B0F04" w:rsidP="004C45D1">
            <w:pPr>
              <w:rPr>
                <w:rFonts w:ascii="Calibri" w:hAnsi="Calibri"/>
                <w:sz w:val="22"/>
                <w:szCs w:val="22"/>
              </w:rPr>
            </w:pPr>
            <w:r w:rsidRPr="00820D35">
              <w:rPr>
                <w:rFonts w:ascii="Calibri" w:hAnsi="Calibri"/>
                <w:sz w:val="22"/>
                <w:szCs w:val="22"/>
              </w:rPr>
              <w:t>Source of data:</w:t>
            </w:r>
          </w:p>
        </w:tc>
        <w:tc>
          <w:tcPr>
            <w:tcW w:w="7700" w:type="dxa"/>
          </w:tcPr>
          <w:p w14:paraId="75075CFE" w14:textId="0365B080" w:rsidR="006D4E43" w:rsidRDefault="006D4E43" w:rsidP="006D4E43">
            <w:pPr>
              <w:rPr>
                <w:rFonts w:ascii="Calibri" w:hAnsi="Calibri"/>
                <w:sz w:val="22"/>
                <w:szCs w:val="22"/>
              </w:rPr>
            </w:pPr>
            <w:r>
              <w:rPr>
                <w:rFonts w:ascii="Calibri" w:hAnsi="Calibri"/>
                <w:sz w:val="22"/>
                <w:szCs w:val="22"/>
              </w:rPr>
              <w:t>1</w:t>
            </w:r>
            <w:r w:rsidRPr="00FF49E4">
              <w:rPr>
                <w:rFonts w:ascii="Calibri" w:hAnsi="Calibri"/>
                <w:sz w:val="22"/>
                <w:szCs w:val="22"/>
                <w:vertAlign w:val="superscript"/>
              </w:rPr>
              <w:t>st</w:t>
            </w:r>
            <w:r w:rsidR="00FF49E4">
              <w:rPr>
                <w:rFonts w:ascii="Calibri" w:hAnsi="Calibri"/>
                <w:sz w:val="22"/>
                <w:szCs w:val="22"/>
              </w:rPr>
              <w:t xml:space="preserve"> </w:t>
            </w:r>
            <w:r>
              <w:rPr>
                <w:rFonts w:ascii="Calibri" w:hAnsi="Calibri"/>
                <w:sz w:val="22"/>
                <w:szCs w:val="22"/>
              </w:rPr>
              <w:t xml:space="preserve"> test: Lab</w:t>
            </w:r>
            <w:r w:rsidR="00A60161">
              <w:rPr>
                <w:rFonts w:ascii="Calibri" w:hAnsi="Calibri"/>
                <w:sz w:val="22"/>
                <w:szCs w:val="22"/>
              </w:rPr>
              <w:t>oratory</w:t>
            </w:r>
            <w:r>
              <w:rPr>
                <w:rFonts w:ascii="Calibri" w:hAnsi="Calibri"/>
                <w:sz w:val="22"/>
                <w:szCs w:val="22"/>
              </w:rPr>
              <w:t xml:space="preserve"> test to measure emission factor (g/kg of fuel) with field measurements of concentration (g/m</w:t>
            </w:r>
            <w:r w:rsidRPr="005B0F04">
              <w:rPr>
                <w:rFonts w:ascii="Calibri" w:hAnsi="Calibri"/>
                <w:sz w:val="22"/>
                <w:szCs w:val="22"/>
                <w:vertAlign w:val="superscript"/>
              </w:rPr>
              <w:t>3</w:t>
            </w:r>
            <w:r>
              <w:rPr>
                <w:rFonts w:ascii="Calibri" w:hAnsi="Calibri"/>
                <w:sz w:val="22"/>
                <w:szCs w:val="22"/>
              </w:rPr>
              <w:t>) OR field tests to measure emission factor</w:t>
            </w:r>
            <w:r w:rsidR="000D4FDE">
              <w:rPr>
                <w:rFonts w:ascii="Calibri" w:hAnsi="Calibri"/>
                <w:sz w:val="22"/>
                <w:szCs w:val="22"/>
              </w:rPr>
              <w:t xml:space="preserve"> (g/kg of fuel)</w:t>
            </w:r>
            <w:r>
              <w:rPr>
                <w:rFonts w:ascii="Calibri" w:hAnsi="Calibri"/>
                <w:sz w:val="22"/>
                <w:szCs w:val="22"/>
              </w:rPr>
              <w:t xml:space="preserve">. </w:t>
            </w:r>
          </w:p>
          <w:p w14:paraId="028FF5AA" w14:textId="37F6A36A" w:rsidR="005B0F04" w:rsidRPr="00820D35" w:rsidRDefault="006D4E43" w:rsidP="006D4E43">
            <w:pPr>
              <w:rPr>
                <w:rFonts w:ascii="Calibri" w:hAnsi="Calibri"/>
                <w:sz w:val="22"/>
                <w:szCs w:val="22"/>
              </w:rPr>
            </w:pPr>
            <w:r>
              <w:rPr>
                <w:rFonts w:ascii="Calibri" w:hAnsi="Calibri"/>
                <w:sz w:val="22"/>
                <w:szCs w:val="22"/>
              </w:rPr>
              <w:t>2</w:t>
            </w:r>
            <w:r w:rsidRPr="00C44187">
              <w:rPr>
                <w:rFonts w:ascii="Calibri" w:hAnsi="Calibri"/>
                <w:sz w:val="22"/>
                <w:szCs w:val="22"/>
                <w:vertAlign w:val="superscript"/>
              </w:rPr>
              <w:t>nd</w:t>
            </w:r>
            <w:r>
              <w:rPr>
                <w:rFonts w:ascii="Calibri" w:hAnsi="Calibri"/>
                <w:sz w:val="22"/>
                <w:szCs w:val="22"/>
              </w:rPr>
              <w:t xml:space="preserve"> test and subsequent tests: Field measurements of concentration (g/m</w:t>
            </w:r>
            <w:r w:rsidRPr="005B0F04">
              <w:rPr>
                <w:rFonts w:ascii="Calibri" w:hAnsi="Calibri"/>
                <w:sz w:val="22"/>
                <w:szCs w:val="22"/>
                <w:vertAlign w:val="superscript"/>
              </w:rPr>
              <w:t>3</w:t>
            </w:r>
            <w:r>
              <w:rPr>
                <w:rFonts w:ascii="Calibri" w:hAnsi="Calibri"/>
                <w:sz w:val="22"/>
                <w:szCs w:val="22"/>
              </w:rPr>
              <w:t>)</w:t>
            </w:r>
            <w:r w:rsidR="000D4FDE">
              <w:rPr>
                <w:rFonts w:ascii="Calibri" w:hAnsi="Calibri"/>
                <w:sz w:val="22"/>
                <w:szCs w:val="22"/>
              </w:rPr>
              <w:t xml:space="preserve"> OR field tests to measure emission factor (g/kg of fuel)</w:t>
            </w:r>
          </w:p>
        </w:tc>
      </w:tr>
      <w:tr w:rsidR="005B0F04" w:rsidRPr="00820D35" w14:paraId="556BFA34" w14:textId="77777777" w:rsidTr="004C45D1">
        <w:tc>
          <w:tcPr>
            <w:tcW w:w="2308" w:type="dxa"/>
            <w:shd w:val="clear" w:color="auto" w:fill="B3B3B3"/>
          </w:tcPr>
          <w:p w14:paraId="35D5C4A4" w14:textId="77777777" w:rsidR="005B0F04" w:rsidRPr="00820D35" w:rsidRDefault="005B0F04" w:rsidP="004C45D1">
            <w:pPr>
              <w:rPr>
                <w:rFonts w:ascii="Calibri" w:hAnsi="Calibri"/>
                <w:sz w:val="22"/>
                <w:szCs w:val="22"/>
              </w:rPr>
            </w:pPr>
            <w:r w:rsidRPr="00820D35">
              <w:rPr>
                <w:rFonts w:ascii="Calibri" w:hAnsi="Calibri"/>
                <w:sz w:val="22"/>
                <w:szCs w:val="22"/>
              </w:rPr>
              <w:t>Monitoring frequency:</w:t>
            </w:r>
          </w:p>
        </w:tc>
        <w:tc>
          <w:tcPr>
            <w:tcW w:w="7700" w:type="dxa"/>
          </w:tcPr>
          <w:p w14:paraId="64E58D56" w14:textId="77777777" w:rsidR="005B0F04" w:rsidRPr="00820D35" w:rsidRDefault="005B0F04" w:rsidP="004C45D1">
            <w:pPr>
              <w:rPr>
                <w:rFonts w:ascii="Calibri" w:hAnsi="Calibri"/>
                <w:sz w:val="22"/>
                <w:szCs w:val="22"/>
              </w:rPr>
            </w:pPr>
            <w:r w:rsidRPr="00DD6D8D">
              <w:rPr>
                <w:rFonts w:ascii="Calibri" w:hAnsi="Calibri"/>
                <w:sz w:val="22"/>
                <w:szCs w:val="22"/>
              </w:rPr>
              <w:t>Updated every two years, or more frequently</w:t>
            </w:r>
          </w:p>
        </w:tc>
      </w:tr>
      <w:tr w:rsidR="005B0F04" w:rsidRPr="00820D35" w14:paraId="5E3DAD29" w14:textId="77777777" w:rsidTr="004C45D1">
        <w:tc>
          <w:tcPr>
            <w:tcW w:w="2308" w:type="dxa"/>
            <w:shd w:val="clear" w:color="auto" w:fill="B3B3B3"/>
          </w:tcPr>
          <w:p w14:paraId="2A6A6E31" w14:textId="77777777" w:rsidR="005B0F04" w:rsidRPr="00820D35" w:rsidRDefault="005B0F04" w:rsidP="004C45D1">
            <w:pPr>
              <w:rPr>
                <w:rFonts w:ascii="Calibri" w:hAnsi="Calibri"/>
                <w:sz w:val="22"/>
                <w:szCs w:val="22"/>
              </w:rPr>
            </w:pPr>
            <w:r w:rsidRPr="00820D35">
              <w:rPr>
                <w:rFonts w:ascii="Calibri" w:hAnsi="Calibri"/>
                <w:sz w:val="22"/>
                <w:szCs w:val="22"/>
              </w:rPr>
              <w:t>QA/QC procedures:</w:t>
            </w:r>
          </w:p>
        </w:tc>
        <w:tc>
          <w:tcPr>
            <w:tcW w:w="7700" w:type="dxa"/>
          </w:tcPr>
          <w:p w14:paraId="50120459" w14:textId="77777777" w:rsidR="005B0F04" w:rsidRPr="00820D35" w:rsidRDefault="005B0F04" w:rsidP="004C45D1">
            <w:pPr>
              <w:rPr>
                <w:rFonts w:ascii="Calibri" w:hAnsi="Calibri"/>
                <w:sz w:val="22"/>
                <w:szCs w:val="22"/>
              </w:rPr>
            </w:pPr>
            <w:r w:rsidRPr="00820D35">
              <w:rPr>
                <w:rFonts w:ascii="Calibri" w:hAnsi="Calibri"/>
                <w:sz w:val="22"/>
                <w:szCs w:val="22"/>
              </w:rPr>
              <w:t>Transparent data analysis and reporting</w:t>
            </w:r>
          </w:p>
        </w:tc>
      </w:tr>
      <w:tr w:rsidR="005B0F04" w:rsidRPr="00820D35" w14:paraId="41AD68DE" w14:textId="77777777" w:rsidTr="004C45D1">
        <w:tc>
          <w:tcPr>
            <w:tcW w:w="2308" w:type="dxa"/>
            <w:shd w:val="clear" w:color="auto" w:fill="B3B3B3"/>
          </w:tcPr>
          <w:p w14:paraId="7F28EE22" w14:textId="77777777" w:rsidR="005B0F04" w:rsidRPr="00820D35" w:rsidRDefault="005B0F04" w:rsidP="004C45D1">
            <w:pPr>
              <w:rPr>
                <w:rFonts w:ascii="Calibri" w:hAnsi="Calibri"/>
                <w:sz w:val="22"/>
                <w:szCs w:val="22"/>
              </w:rPr>
            </w:pPr>
            <w:r w:rsidRPr="00820D35">
              <w:rPr>
                <w:rFonts w:ascii="Calibri" w:hAnsi="Calibri"/>
                <w:sz w:val="22"/>
                <w:szCs w:val="22"/>
              </w:rPr>
              <w:t>Any comment:</w:t>
            </w:r>
          </w:p>
        </w:tc>
        <w:tc>
          <w:tcPr>
            <w:tcW w:w="7700" w:type="dxa"/>
          </w:tcPr>
          <w:p w14:paraId="6044924C" w14:textId="77777777" w:rsidR="005B0F04" w:rsidRPr="00820D35" w:rsidRDefault="005B0F04" w:rsidP="004C45D1">
            <w:pPr>
              <w:rPr>
                <w:rFonts w:ascii="Calibri" w:hAnsi="Calibri"/>
                <w:sz w:val="22"/>
                <w:szCs w:val="22"/>
              </w:rPr>
            </w:pPr>
            <w:r w:rsidRPr="00820D35">
              <w:rPr>
                <w:rFonts w:ascii="Calibri" w:hAnsi="Calibri"/>
                <w:sz w:val="22"/>
                <w:szCs w:val="22"/>
              </w:rPr>
              <w:t xml:space="preserve">A representative </w:t>
            </w:r>
            <w:r>
              <w:rPr>
                <w:rFonts w:ascii="Calibri" w:hAnsi="Calibri"/>
                <w:sz w:val="22"/>
                <w:szCs w:val="22"/>
              </w:rPr>
              <w:t xml:space="preserve">emission factor for each project technology type that is </w:t>
            </w:r>
            <w:r w:rsidRPr="00820D35">
              <w:rPr>
                <w:rFonts w:ascii="Calibri" w:hAnsi="Calibri"/>
                <w:sz w:val="22"/>
                <w:szCs w:val="22"/>
              </w:rPr>
              <w:t>being compared for project crediting</w:t>
            </w:r>
          </w:p>
        </w:tc>
      </w:tr>
    </w:tbl>
    <w:p w14:paraId="60447F06" w14:textId="77777777" w:rsidR="005B0F04" w:rsidRPr="00C866DB" w:rsidRDefault="005B0F04" w:rsidP="00CD5D78">
      <w:pPr>
        <w:rPr>
          <w:rFonts w:ascii="Calibri" w:hAnsi="Calibri"/>
          <w:sz w:val="22"/>
          <w:szCs w:val="22"/>
        </w:rPr>
      </w:pPr>
    </w:p>
    <w:p w14:paraId="58098BBE" w14:textId="3C4DD403" w:rsidR="00C77025" w:rsidRPr="000C07C3" w:rsidRDefault="00C77025" w:rsidP="00C77025">
      <w:pPr>
        <w:pStyle w:val="Heading2"/>
        <w:keepLines w:val="0"/>
        <w:numPr>
          <w:ilvl w:val="0"/>
          <w:numId w:val="20"/>
        </w:numPr>
        <w:spacing w:before="240" w:after="60"/>
        <w:rPr>
          <w:rFonts w:ascii="Calibri" w:hAnsi="Calibri"/>
          <w:iCs/>
        </w:rPr>
      </w:pPr>
      <w:bookmarkStart w:id="25" w:name="_Toc284565959"/>
      <w:r w:rsidRPr="000C07C3">
        <w:rPr>
          <w:rFonts w:ascii="Calibri" w:hAnsi="Calibri"/>
          <w:iCs/>
        </w:rPr>
        <w:t xml:space="preserve">Determining </w:t>
      </w:r>
      <w:r w:rsidR="00A60161" w:rsidRPr="000C07C3">
        <w:rPr>
          <w:rFonts w:ascii="Calibri" w:hAnsi="Calibri"/>
          <w:iCs/>
        </w:rPr>
        <w:t>E</w:t>
      </w:r>
      <w:r w:rsidRPr="000C07C3">
        <w:rPr>
          <w:rFonts w:ascii="Calibri" w:hAnsi="Calibri"/>
          <w:iCs/>
        </w:rPr>
        <w:t xml:space="preserve">mission </w:t>
      </w:r>
      <w:r w:rsidR="00A60161" w:rsidRPr="000C07C3">
        <w:rPr>
          <w:rFonts w:ascii="Calibri" w:hAnsi="Calibri"/>
          <w:iCs/>
        </w:rPr>
        <w:t>F</w:t>
      </w:r>
      <w:r w:rsidRPr="000C07C3">
        <w:rPr>
          <w:rFonts w:ascii="Calibri" w:hAnsi="Calibri"/>
          <w:iCs/>
        </w:rPr>
        <w:t>actor</w:t>
      </w:r>
      <w:r w:rsidR="00A60161" w:rsidRPr="000C07C3">
        <w:rPr>
          <w:rFonts w:ascii="Calibri" w:hAnsi="Calibri"/>
          <w:iCs/>
        </w:rPr>
        <w:t>s</w:t>
      </w:r>
      <w:r w:rsidRPr="000C07C3">
        <w:rPr>
          <w:rFonts w:ascii="Calibri" w:hAnsi="Calibri"/>
          <w:iCs/>
        </w:rPr>
        <w:t xml:space="preserve"> for BC and OC</w:t>
      </w:r>
      <w:bookmarkEnd w:id="25"/>
      <w:r w:rsidRPr="000C07C3">
        <w:rPr>
          <w:rFonts w:ascii="Calibri" w:hAnsi="Calibri"/>
          <w:iCs/>
        </w:rPr>
        <w:t xml:space="preserve"> </w:t>
      </w:r>
    </w:p>
    <w:p w14:paraId="042A5754" w14:textId="2AA4B784" w:rsidR="007F7E8D" w:rsidRPr="001F3FF2" w:rsidRDefault="007F7E8D" w:rsidP="00CE715D">
      <w:pPr>
        <w:jc w:val="both"/>
        <w:rPr>
          <w:rFonts w:ascii="Calibri" w:hAnsi="Calibri"/>
          <w:sz w:val="22"/>
          <w:szCs w:val="22"/>
        </w:rPr>
      </w:pPr>
      <w:r w:rsidRPr="00C866DB">
        <w:rPr>
          <w:rFonts w:ascii="Calibri" w:hAnsi="Calibri"/>
          <w:sz w:val="22"/>
          <w:szCs w:val="22"/>
        </w:rPr>
        <w:t xml:space="preserve">The </w:t>
      </w:r>
      <w:r w:rsidR="00EA38E2">
        <w:rPr>
          <w:rFonts w:ascii="Calibri" w:hAnsi="Calibri"/>
          <w:sz w:val="22"/>
          <w:szCs w:val="22"/>
        </w:rPr>
        <w:t xml:space="preserve">BC and co-emitted species </w:t>
      </w:r>
      <w:r w:rsidRPr="00C866DB">
        <w:rPr>
          <w:rFonts w:ascii="Calibri" w:hAnsi="Calibri"/>
          <w:sz w:val="22"/>
          <w:szCs w:val="22"/>
        </w:rPr>
        <w:t xml:space="preserve">emission factors for baseline and project technology are </w:t>
      </w:r>
      <w:r w:rsidR="00A60161">
        <w:rPr>
          <w:rFonts w:ascii="Calibri" w:hAnsi="Calibri"/>
          <w:sz w:val="22"/>
          <w:szCs w:val="22"/>
        </w:rPr>
        <w:t xml:space="preserve">to be </w:t>
      </w:r>
      <w:r w:rsidRPr="00C866DB">
        <w:rPr>
          <w:rFonts w:ascii="Calibri" w:hAnsi="Calibri"/>
          <w:sz w:val="22"/>
          <w:szCs w:val="22"/>
        </w:rPr>
        <w:t xml:space="preserve">determined </w:t>
      </w:r>
      <w:r w:rsidR="00004F09" w:rsidRPr="00C866DB">
        <w:rPr>
          <w:rFonts w:ascii="Calibri" w:hAnsi="Calibri"/>
          <w:sz w:val="22"/>
          <w:szCs w:val="22"/>
        </w:rPr>
        <w:t xml:space="preserve">by </w:t>
      </w:r>
      <w:r w:rsidR="00EA38E2">
        <w:rPr>
          <w:rFonts w:ascii="Calibri" w:hAnsi="Calibri"/>
          <w:sz w:val="22"/>
          <w:szCs w:val="22"/>
        </w:rPr>
        <w:t xml:space="preserve">carrying </w:t>
      </w:r>
      <w:r w:rsidR="0078681A">
        <w:rPr>
          <w:rFonts w:ascii="Calibri" w:hAnsi="Calibri"/>
          <w:sz w:val="22"/>
          <w:szCs w:val="22"/>
        </w:rPr>
        <w:t xml:space="preserve">out a </w:t>
      </w:r>
      <w:r w:rsidR="00EA38E2">
        <w:rPr>
          <w:rFonts w:ascii="Calibri" w:hAnsi="Calibri"/>
          <w:sz w:val="22"/>
          <w:szCs w:val="22"/>
        </w:rPr>
        <w:t>field test or</w:t>
      </w:r>
      <w:r w:rsidR="00EA38E2" w:rsidRPr="00C866DB">
        <w:rPr>
          <w:rFonts w:ascii="Calibri" w:hAnsi="Calibri"/>
          <w:sz w:val="22"/>
          <w:szCs w:val="22"/>
        </w:rPr>
        <w:t xml:space="preserve"> </w:t>
      </w:r>
      <w:r w:rsidR="00EA38E2">
        <w:rPr>
          <w:rFonts w:ascii="Calibri" w:hAnsi="Calibri"/>
          <w:sz w:val="22"/>
          <w:szCs w:val="22"/>
        </w:rPr>
        <w:t xml:space="preserve">a </w:t>
      </w:r>
      <w:r w:rsidR="009A2262" w:rsidRPr="00C866DB">
        <w:rPr>
          <w:rFonts w:ascii="Calibri" w:hAnsi="Calibri"/>
          <w:sz w:val="22"/>
          <w:szCs w:val="22"/>
        </w:rPr>
        <w:t xml:space="preserve">combination </w:t>
      </w:r>
      <w:r w:rsidRPr="008B1517">
        <w:rPr>
          <w:rFonts w:ascii="Calibri" w:hAnsi="Calibri"/>
          <w:sz w:val="22"/>
          <w:szCs w:val="22"/>
        </w:rPr>
        <w:t xml:space="preserve">of </w:t>
      </w:r>
      <w:r w:rsidR="0078681A">
        <w:rPr>
          <w:rFonts w:ascii="Calibri" w:hAnsi="Calibri"/>
          <w:sz w:val="22"/>
          <w:szCs w:val="22"/>
        </w:rPr>
        <w:t>l</w:t>
      </w:r>
      <w:r w:rsidRPr="001F3FF2">
        <w:rPr>
          <w:rFonts w:ascii="Calibri" w:hAnsi="Calibri"/>
          <w:sz w:val="22"/>
          <w:szCs w:val="22"/>
        </w:rPr>
        <w:t>ab</w:t>
      </w:r>
      <w:r w:rsidR="00A60161">
        <w:rPr>
          <w:rFonts w:ascii="Calibri" w:hAnsi="Calibri"/>
          <w:sz w:val="22"/>
          <w:szCs w:val="22"/>
        </w:rPr>
        <w:t>oratory</w:t>
      </w:r>
      <w:r w:rsidR="00EA38E2">
        <w:rPr>
          <w:rFonts w:ascii="Calibri" w:hAnsi="Calibri"/>
          <w:sz w:val="22"/>
          <w:szCs w:val="22"/>
        </w:rPr>
        <w:t xml:space="preserve"> and </w:t>
      </w:r>
      <w:r w:rsidRPr="001F3FF2">
        <w:rPr>
          <w:rFonts w:ascii="Calibri" w:hAnsi="Calibri"/>
          <w:sz w:val="22"/>
          <w:szCs w:val="22"/>
        </w:rPr>
        <w:t xml:space="preserve">field based </w:t>
      </w:r>
      <w:r w:rsidR="00EA38E2">
        <w:rPr>
          <w:rFonts w:ascii="Calibri" w:hAnsi="Calibri"/>
          <w:sz w:val="22"/>
          <w:szCs w:val="22"/>
        </w:rPr>
        <w:t>measurements</w:t>
      </w:r>
      <w:r w:rsidR="00D31ECD">
        <w:rPr>
          <w:rFonts w:ascii="Calibri" w:hAnsi="Calibri"/>
          <w:sz w:val="22"/>
          <w:szCs w:val="22"/>
        </w:rPr>
        <w:t xml:space="preserve"> as depicted in the figure on </w:t>
      </w:r>
      <w:r w:rsidR="0078681A">
        <w:rPr>
          <w:rFonts w:ascii="Calibri" w:hAnsi="Calibri"/>
          <w:sz w:val="22"/>
          <w:szCs w:val="22"/>
        </w:rPr>
        <w:t xml:space="preserve">the </w:t>
      </w:r>
      <w:r w:rsidR="00D31ECD">
        <w:rPr>
          <w:rFonts w:ascii="Calibri" w:hAnsi="Calibri"/>
          <w:sz w:val="22"/>
          <w:szCs w:val="22"/>
        </w:rPr>
        <w:t>next page. The</w:t>
      </w:r>
      <w:r w:rsidR="00A60161">
        <w:rPr>
          <w:rFonts w:ascii="Calibri" w:hAnsi="Calibri"/>
          <w:sz w:val="22"/>
          <w:szCs w:val="22"/>
        </w:rPr>
        <w:t xml:space="preserve"> emissions factor </w:t>
      </w:r>
      <w:r w:rsidR="00A05CD0">
        <w:rPr>
          <w:rFonts w:ascii="Calibri" w:hAnsi="Calibri"/>
          <w:sz w:val="22"/>
          <w:szCs w:val="22"/>
        </w:rPr>
        <w:t xml:space="preserve">for </w:t>
      </w:r>
      <w:r w:rsidR="00D31ECD">
        <w:rPr>
          <w:rFonts w:ascii="Calibri" w:hAnsi="Calibri"/>
          <w:sz w:val="22"/>
          <w:szCs w:val="22"/>
        </w:rPr>
        <w:t xml:space="preserve">co-emitted species can be estimated </w:t>
      </w:r>
      <w:r w:rsidR="0078681A">
        <w:rPr>
          <w:rFonts w:ascii="Calibri" w:hAnsi="Calibri"/>
          <w:sz w:val="22"/>
          <w:szCs w:val="22"/>
        </w:rPr>
        <w:t xml:space="preserve">using </w:t>
      </w:r>
      <w:r w:rsidR="00D31ECD">
        <w:rPr>
          <w:rFonts w:ascii="Calibri" w:hAnsi="Calibri"/>
          <w:sz w:val="22"/>
          <w:szCs w:val="22"/>
        </w:rPr>
        <w:t>the approach defined for measur</w:t>
      </w:r>
      <w:r w:rsidR="00091743">
        <w:rPr>
          <w:rFonts w:ascii="Calibri" w:hAnsi="Calibri"/>
          <w:sz w:val="22"/>
          <w:szCs w:val="22"/>
        </w:rPr>
        <w:t>ing</w:t>
      </w:r>
      <w:r w:rsidR="0078681A">
        <w:rPr>
          <w:rFonts w:ascii="Calibri" w:hAnsi="Calibri"/>
          <w:sz w:val="22"/>
          <w:szCs w:val="22"/>
        </w:rPr>
        <w:t xml:space="preserve"> BC</w:t>
      </w:r>
      <w:r w:rsidR="00D31ECD">
        <w:rPr>
          <w:rFonts w:ascii="Calibri" w:hAnsi="Calibri"/>
          <w:sz w:val="22"/>
          <w:szCs w:val="22"/>
        </w:rPr>
        <w:t xml:space="preserve">. </w:t>
      </w:r>
      <w:r w:rsidR="0078681A">
        <w:rPr>
          <w:rFonts w:ascii="Calibri" w:hAnsi="Calibri"/>
          <w:sz w:val="22"/>
          <w:szCs w:val="22"/>
        </w:rPr>
        <w:t xml:space="preserve">To estimate the emission factor for </w:t>
      </w:r>
      <w:r w:rsidR="0078681A">
        <w:rPr>
          <w:rFonts w:ascii="Calibri" w:hAnsi="Calibri"/>
          <w:sz w:val="22"/>
          <w:szCs w:val="22"/>
          <w:lang w:val="fr-FR"/>
        </w:rPr>
        <w:t>the year y</w:t>
      </w:r>
      <w:r w:rsidR="009463E8">
        <w:rPr>
          <w:rFonts w:ascii="Calibri" w:hAnsi="Calibri"/>
          <w:sz w:val="22"/>
          <w:szCs w:val="22"/>
          <w:lang w:val="fr-FR"/>
        </w:rPr>
        <w:t>,</w:t>
      </w:r>
      <w:r w:rsidR="00336436">
        <w:rPr>
          <w:rFonts w:ascii="Calibri" w:hAnsi="Calibri"/>
          <w:sz w:val="22"/>
          <w:szCs w:val="22"/>
        </w:rPr>
        <w:t xml:space="preserve"> multiply the ratio of concentration of species </w:t>
      </w:r>
      <w:r w:rsidR="005405DC">
        <w:rPr>
          <w:rFonts w:ascii="Calibri" w:hAnsi="Calibri"/>
          <w:sz w:val="22"/>
          <w:szCs w:val="22"/>
        </w:rPr>
        <w:t>“</w:t>
      </w:r>
      <w:r w:rsidR="00336436">
        <w:rPr>
          <w:rFonts w:ascii="Calibri" w:hAnsi="Calibri"/>
          <w:sz w:val="22"/>
          <w:szCs w:val="22"/>
        </w:rPr>
        <w:t>x</w:t>
      </w:r>
      <w:r w:rsidR="005405DC">
        <w:rPr>
          <w:rFonts w:ascii="Calibri" w:hAnsi="Calibri"/>
          <w:sz w:val="22"/>
          <w:szCs w:val="22"/>
        </w:rPr>
        <w:t>”</w:t>
      </w:r>
      <w:r w:rsidR="00336436">
        <w:rPr>
          <w:rFonts w:ascii="Calibri" w:hAnsi="Calibri"/>
          <w:sz w:val="22"/>
          <w:szCs w:val="22"/>
        </w:rPr>
        <w:t xml:space="preserve"> (g/m</w:t>
      </w:r>
      <w:r w:rsidR="00336436" w:rsidRPr="00872CA9">
        <w:rPr>
          <w:rFonts w:ascii="Calibri" w:hAnsi="Calibri"/>
          <w:sz w:val="22"/>
          <w:szCs w:val="22"/>
          <w:vertAlign w:val="superscript"/>
        </w:rPr>
        <w:t>3</w:t>
      </w:r>
      <w:r w:rsidR="00336436">
        <w:rPr>
          <w:rFonts w:ascii="Calibri" w:hAnsi="Calibri"/>
          <w:sz w:val="22"/>
          <w:szCs w:val="22"/>
        </w:rPr>
        <w:t xml:space="preserve">) for year y </w:t>
      </w:r>
      <w:r w:rsidR="00336436" w:rsidRPr="00DA25C1">
        <w:rPr>
          <w:rFonts w:ascii="Calibri" w:hAnsi="Calibri"/>
          <w:sz w:val="22"/>
          <w:szCs w:val="22"/>
        </w:rPr>
        <w:t xml:space="preserve">and </w:t>
      </w:r>
      <w:r w:rsidR="00091743" w:rsidRPr="00DA25C1">
        <w:rPr>
          <w:rFonts w:ascii="Calibri" w:hAnsi="Calibri"/>
          <w:sz w:val="22"/>
          <w:szCs w:val="22"/>
        </w:rPr>
        <w:t xml:space="preserve">first </w:t>
      </w:r>
      <w:r w:rsidR="00336436" w:rsidRPr="00DA25C1">
        <w:rPr>
          <w:rFonts w:ascii="Calibri" w:hAnsi="Calibri"/>
          <w:sz w:val="22"/>
          <w:szCs w:val="22"/>
        </w:rPr>
        <w:t>field test</w:t>
      </w:r>
      <w:r w:rsidR="00DA25C1">
        <w:rPr>
          <w:rFonts w:ascii="Calibri" w:hAnsi="Calibri"/>
          <w:sz w:val="22"/>
          <w:szCs w:val="22"/>
        </w:rPr>
        <w:t>,</w:t>
      </w:r>
      <w:r w:rsidR="00336436" w:rsidRPr="00DA25C1">
        <w:rPr>
          <w:rFonts w:ascii="Calibri" w:hAnsi="Calibri"/>
          <w:sz w:val="22"/>
          <w:szCs w:val="22"/>
        </w:rPr>
        <w:t xml:space="preserve"> </w:t>
      </w:r>
      <w:r w:rsidR="0078681A" w:rsidRPr="002C078B">
        <w:rPr>
          <w:rFonts w:ascii="Calibri" w:hAnsi="Calibri"/>
          <w:sz w:val="22"/>
          <w:szCs w:val="22"/>
        </w:rPr>
        <w:t xml:space="preserve">by the </w:t>
      </w:r>
      <w:r w:rsidR="00336436" w:rsidRPr="002C078B">
        <w:rPr>
          <w:rFonts w:ascii="Calibri" w:hAnsi="Calibri"/>
          <w:sz w:val="22"/>
          <w:szCs w:val="22"/>
        </w:rPr>
        <w:t>emission</w:t>
      </w:r>
      <w:r w:rsidR="00A60161" w:rsidRPr="00DA25C1">
        <w:rPr>
          <w:rFonts w:ascii="Calibri" w:hAnsi="Calibri"/>
          <w:sz w:val="22"/>
          <w:szCs w:val="22"/>
        </w:rPr>
        <w:t>s</w:t>
      </w:r>
      <w:r w:rsidR="00336436" w:rsidRPr="00DA25C1">
        <w:rPr>
          <w:rFonts w:ascii="Calibri" w:hAnsi="Calibri"/>
          <w:sz w:val="22"/>
          <w:szCs w:val="22"/>
        </w:rPr>
        <w:t xml:space="preserve"> factor </w:t>
      </w:r>
      <w:r w:rsidR="0078681A" w:rsidRPr="00DA25C1">
        <w:rPr>
          <w:rFonts w:ascii="Calibri" w:hAnsi="Calibri"/>
          <w:sz w:val="22"/>
          <w:szCs w:val="22"/>
        </w:rPr>
        <w:t>for</w:t>
      </w:r>
      <w:r w:rsidR="00336436" w:rsidRPr="00DA25C1">
        <w:rPr>
          <w:rFonts w:ascii="Calibri" w:hAnsi="Calibri"/>
          <w:sz w:val="22"/>
          <w:szCs w:val="22"/>
        </w:rPr>
        <w:t xml:space="preserve"> species </w:t>
      </w:r>
      <w:r w:rsidR="005405DC" w:rsidRPr="00DA25C1">
        <w:rPr>
          <w:rFonts w:ascii="Calibri" w:hAnsi="Calibri"/>
          <w:sz w:val="22"/>
          <w:szCs w:val="22"/>
        </w:rPr>
        <w:t>“</w:t>
      </w:r>
      <w:r w:rsidR="00336436" w:rsidRPr="00DA25C1">
        <w:rPr>
          <w:rFonts w:ascii="Calibri" w:hAnsi="Calibri"/>
          <w:sz w:val="22"/>
          <w:szCs w:val="22"/>
        </w:rPr>
        <w:t>x</w:t>
      </w:r>
      <w:r w:rsidR="005405DC" w:rsidRPr="00DA25C1">
        <w:rPr>
          <w:rFonts w:ascii="Calibri" w:hAnsi="Calibri"/>
          <w:sz w:val="22"/>
          <w:szCs w:val="22"/>
        </w:rPr>
        <w:t>”</w:t>
      </w:r>
      <w:r w:rsidR="00336436" w:rsidRPr="00DA25C1">
        <w:rPr>
          <w:rFonts w:ascii="Calibri" w:hAnsi="Calibri"/>
          <w:sz w:val="22"/>
          <w:szCs w:val="22"/>
        </w:rPr>
        <w:t xml:space="preserve"> (g/kg_fuel) </w:t>
      </w:r>
      <w:r w:rsidR="0078681A" w:rsidRPr="00DA25C1">
        <w:rPr>
          <w:rFonts w:ascii="Calibri" w:hAnsi="Calibri"/>
          <w:sz w:val="22"/>
          <w:szCs w:val="22"/>
        </w:rPr>
        <w:t xml:space="preserve">as </w:t>
      </w:r>
      <w:r w:rsidR="00336436" w:rsidRPr="00DA25C1">
        <w:rPr>
          <w:rFonts w:ascii="Calibri" w:hAnsi="Calibri"/>
          <w:sz w:val="22"/>
          <w:szCs w:val="22"/>
        </w:rPr>
        <w:t>determine</w:t>
      </w:r>
      <w:r w:rsidR="00126B21" w:rsidRPr="00DA25C1">
        <w:rPr>
          <w:rFonts w:ascii="Calibri" w:hAnsi="Calibri"/>
          <w:sz w:val="22"/>
          <w:szCs w:val="22"/>
        </w:rPr>
        <w:t>d</w:t>
      </w:r>
      <w:r w:rsidR="00336436" w:rsidRPr="00DA25C1">
        <w:rPr>
          <w:rFonts w:ascii="Calibri" w:hAnsi="Calibri"/>
          <w:sz w:val="22"/>
          <w:szCs w:val="22"/>
        </w:rPr>
        <w:t xml:space="preserve"> </w:t>
      </w:r>
      <w:r w:rsidR="0078681A" w:rsidRPr="00DA25C1">
        <w:rPr>
          <w:rFonts w:ascii="Calibri" w:hAnsi="Calibri"/>
          <w:sz w:val="22"/>
          <w:szCs w:val="22"/>
        </w:rPr>
        <w:t>in the</w:t>
      </w:r>
      <w:r w:rsidR="00336436" w:rsidRPr="00DA25C1">
        <w:rPr>
          <w:rFonts w:ascii="Calibri" w:hAnsi="Calibri"/>
          <w:sz w:val="22"/>
          <w:szCs w:val="22"/>
        </w:rPr>
        <w:t xml:space="preserve"> first field test</w:t>
      </w:r>
      <w:r w:rsidR="0078681A" w:rsidRPr="00DA25C1">
        <w:rPr>
          <w:rFonts w:ascii="Calibri" w:hAnsi="Calibri"/>
          <w:sz w:val="22"/>
          <w:szCs w:val="22"/>
        </w:rPr>
        <w:t>.</w:t>
      </w:r>
      <w:r w:rsidR="00336436">
        <w:rPr>
          <w:rFonts w:ascii="Calibri" w:hAnsi="Calibri"/>
          <w:sz w:val="22"/>
          <w:szCs w:val="22"/>
        </w:rPr>
        <w:t xml:space="preserve"> </w:t>
      </w:r>
      <w:r w:rsidR="00D31ECD">
        <w:rPr>
          <w:rFonts w:ascii="Calibri" w:hAnsi="Calibri"/>
          <w:sz w:val="22"/>
          <w:szCs w:val="22"/>
        </w:rPr>
        <w:t>It should be note</w:t>
      </w:r>
      <w:r w:rsidR="005967D1">
        <w:rPr>
          <w:rFonts w:ascii="Calibri" w:hAnsi="Calibri"/>
          <w:sz w:val="22"/>
          <w:szCs w:val="22"/>
        </w:rPr>
        <w:t>d</w:t>
      </w:r>
      <w:r w:rsidR="00D31ECD">
        <w:rPr>
          <w:rFonts w:ascii="Calibri" w:hAnsi="Calibri"/>
          <w:sz w:val="22"/>
          <w:szCs w:val="22"/>
        </w:rPr>
        <w:t xml:space="preserve"> that the approach selected at the time of </w:t>
      </w:r>
      <w:r w:rsidR="0078681A">
        <w:rPr>
          <w:rFonts w:ascii="Calibri" w:hAnsi="Calibri"/>
          <w:sz w:val="22"/>
          <w:szCs w:val="22"/>
        </w:rPr>
        <w:t xml:space="preserve">the </w:t>
      </w:r>
      <w:r w:rsidR="00091743">
        <w:rPr>
          <w:rFonts w:ascii="Calibri" w:hAnsi="Calibri"/>
          <w:sz w:val="22"/>
          <w:szCs w:val="22"/>
        </w:rPr>
        <w:t xml:space="preserve">first </w:t>
      </w:r>
      <w:r w:rsidR="00D31ECD">
        <w:rPr>
          <w:rFonts w:ascii="Calibri" w:hAnsi="Calibri"/>
          <w:sz w:val="22"/>
          <w:szCs w:val="22"/>
        </w:rPr>
        <w:t xml:space="preserve">field test </w:t>
      </w:r>
      <w:r w:rsidR="0078681A">
        <w:rPr>
          <w:rFonts w:ascii="Calibri" w:hAnsi="Calibri"/>
          <w:sz w:val="22"/>
          <w:szCs w:val="22"/>
        </w:rPr>
        <w:t xml:space="preserve">must </w:t>
      </w:r>
      <w:r w:rsidR="00A60161">
        <w:rPr>
          <w:rFonts w:ascii="Calibri" w:hAnsi="Calibri"/>
          <w:sz w:val="22"/>
          <w:szCs w:val="22"/>
        </w:rPr>
        <w:t xml:space="preserve">then </w:t>
      </w:r>
      <w:r w:rsidR="00D31ECD">
        <w:rPr>
          <w:rFonts w:ascii="Calibri" w:hAnsi="Calibri"/>
          <w:sz w:val="22"/>
          <w:szCs w:val="22"/>
        </w:rPr>
        <w:t xml:space="preserve">be </w:t>
      </w:r>
      <w:r w:rsidR="0078681A">
        <w:rPr>
          <w:rFonts w:ascii="Calibri" w:hAnsi="Calibri"/>
          <w:sz w:val="22"/>
          <w:szCs w:val="22"/>
        </w:rPr>
        <w:t xml:space="preserve">used </w:t>
      </w:r>
      <w:r w:rsidR="00D31ECD">
        <w:rPr>
          <w:rFonts w:ascii="Calibri" w:hAnsi="Calibri"/>
          <w:sz w:val="22"/>
          <w:szCs w:val="22"/>
        </w:rPr>
        <w:t xml:space="preserve">throughout the crediting period.  </w:t>
      </w:r>
    </w:p>
    <w:p w14:paraId="007D7D4C" w14:textId="77777777" w:rsidR="00DE647E" w:rsidRDefault="00DE647E" w:rsidP="007F7E8D">
      <w:pPr>
        <w:jc w:val="both"/>
        <w:rPr>
          <w:rFonts w:ascii="Calibri" w:hAnsi="Calibri"/>
          <w:color w:val="000000" w:themeColor="text1"/>
          <w:sz w:val="22"/>
          <w:szCs w:val="22"/>
        </w:rPr>
      </w:pPr>
    </w:p>
    <w:p w14:paraId="6F1DCA4C" w14:textId="6BD3B451" w:rsidR="00760E22" w:rsidRDefault="00D31ECD" w:rsidP="007F7E8D">
      <w:pPr>
        <w:jc w:val="both"/>
        <w:rPr>
          <w:rFonts w:ascii="Calibri" w:hAnsi="Calibri"/>
          <w:color w:val="000000" w:themeColor="text1"/>
          <w:sz w:val="22"/>
          <w:szCs w:val="22"/>
        </w:rPr>
      </w:pPr>
      <w:r>
        <w:rPr>
          <w:rFonts w:ascii="Calibri" w:hAnsi="Calibri"/>
          <w:color w:val="000000" w:themeColor="text1"/>
          <w:sz w:val="22"/>
          <w:szCs w:val="22"/>
        </w:rPr>
        <w:t>As depicted in the diagram below, monitoring requires</w:t>
      </w:r>
      <w:r w:rsidR="00091743">
        <w:rPr>
          <w:rFonts w:ascii="Calibri" w:hAnsi="Calibri"/>
          <w:color w:val="000000" w:themeColor="text1"/>
          <w:sz w:val="22"/>
          <w:szCs w:val="22"/>
        </w:rPr>
        <w:t xml:space="preserve"> either</w:t>
      </w:r>
      <w:r>
        <w:rPr>
          <w:rFonts w:ascii="Calibri" w:hAnsi="Calibri"/>
          <w:color w:val="000000" w:themeColor="text1"/>
          <w:sz w:val="22"/>
          <w:szCs w:val="22"/>
        </w:rPr>
        <w:t xml:space="preserve"> lab</w:t>
      </w:r>
      <w:r w:rsidR="00A60161">
        <w:rPr>
          <w:rFonts w:ascii="Calibri" w:hAnsi="Calibri"/>
          <w:color w:val="000000" w:themeColor="text1"/>
          <w:sz w:val="22"/>
          <w:szCs w:val="22"/>
        </w:rPr>
        <w:t>oratory</w:t>
      </w:r>
      <w:r>
        <w:rPr>
          <w:rFonts w:ascii="Calibri" w:hAnsi="Calibri"/>
          <w:color w:val="000000" w:themeColor="text1"/>
          <w:sz w:val="22"/>
          <w:szCs w:val="22"/>
        </w:rPr>
        <w:t xml:space="preserve"> or field measurement</w:t>
      </w:r>
      <w:r w:rsidR="00091743">
        <w:rPr>
          <w:rFonts w:ascii="Calibri" w:hAnsi="Calibri"/>
          <w:color w:val="000000" w:themeColor="text1"/>
          <w:sz w:val="22"/>
          <w:szCs w:val="22"/>
        </w:rPr>
        <w:t>s</w:t>
      </w:r>
      <w:r>
        <w:rPr>
          <w:rFonts w:ascii="Calibri" w:hAnsi="Calibri"/>
          <w:color w:val="000000" w:themeColor="text1"/>
          <w:sz w:val="22"/>
          <w:szCs w:val="22"/>
        </w:rPr>
        <w:t xml:space="preserve"> of </w:t>
      </w:r>
      <w:r w:rsidR="0078681A">
        <w:rPr>
          <w:rFonts w:ascii="Calibri" w:hAnsi="Calibri"/>
          <w:color w:val="000000" w:themeColor="text1"/>
          <w:sz w:val="22"/>
          <w:szCs w:val="22"/>
        </w:rPr>
        <w:t xml:space="preserve">the </w:t>
      </w:r>
      <w:r>
        <w:rPr>
          <w:rFonts w:ascii="Calibri" w:hAnsi="Calibri"/>
          <w:color w:val="000000" w:themeColor="text1"/>
          <w:sz w:val="22"/>
          <w:szCs w:val="22"/>
        </w:rPr>
        <w:t>emission factor</w:t>
      </w:r>
      <w:r w:rsidR="0078681A">
        <w:rPr>
          <w:rFonts w:ascii="Calibri" w:hAnsi="Calibri"/>
          <w:color w:val="000000" w:themeColor="text1"/>
          <w:sz w:val="22"/>
          <w:szCs w:val="22"/>
        </w:rPr>
        <w:t>s</w:t>
      </w:r>
      <w:r>
        <w:rPr>
          <w:rFonts w:ascii="Calibri" w:hAnsi="Calibri"/>
          <w:color w:val="000000" w:themeColor="text1"/>
          <w:sz w:val="22"/>
          <w:szCs w:val="22"/>
        </w:rPr>
        <w:t xml:space="preserve"> </w:t>
      </w:r>
      <w:r w:rsidR="00760E22">
        <w:rPr>
          <w:rFonts w:ascii="Calibri" w:hAnsi="Calibri"/>
          <w:color w:val="000000" w:themeColor="text1"/>
          <w:sz w:val="22"/>
          <w:szCs w:val="22"/>
        </w:rPr>
        <w:t>(g/kg_fuel) and field</w:t>
      </w:r>
      <w:r w:rsidR="00A60161">
        <w:rPr>
          <w:rFonts w:ascii="Calibri" w:hAnsi="Calibri"/>
          <w:color w:val="000000" w:themeColor="text1"/>
          <w:sz w:val="22"/>
          <w:szCs w:val="22"/>
        </w:rPr>
        <w:t>-</w:t>
      </w:r>
      <w:r w:rsidR="00760E22">
        <w:rPr>
          <w:rFonts w:ascii="Calibri" w:hAnsi="Calibri"/>
          <w:color w:val="000000" w:themeColor="text1"/>
          <w:sz w:val="22"/>
          <w:szCs w:val="22"/>
        </w:rPr>
        <w:t>based measurement</w:t>
      </w:r>
      <w:r w:rsidR="009463E8">
        <w:rPr>
          <w:rFonts w:ascii="Calibri" w:hAnsi="Calibri"/>
          <w:color w:val="000000" w:themeColor="text1"/>
          <w:sz w:val="22"/>
          <w:szCs w:val="22"/>
        </w:rPr>
        <w:t>s</w:t>
      </w:r>
      <w:r w:rsidR="00760E22">
        <w:rPr>
          <w:rFonts w:ascii="Calibri" w:hAnsi="Calibri"/>
          <w:color w:val="000000" w:themeColor="text1"/>
          <w:sz w:val="22"/>
          <w:szCs w:val="22"/>
        </w:rPr>
        <w:t xml:space="preserve"> of concentration</w:t>
      </w:r>
      <w:r w:rsidR="00A60161">
        <w:rPr>
          <w:rFonts w:ascii="Calibri" w:hAnsi="Calibri"/>
          <w:color w:val="000000" w:themeColor="text1"/>
          <w:sz w:val="22"/>
          <w:szCs w:val="22"/>
        </w:rPr>
        <w:t>s</w:t>
      </w:r>
      <w:r w:rsidR="00760E22">
        <w:rPr>
          <w:rFonts w:ascii="Calibri" w:hAnsi="Calibri"/>
          <w:color w:val="000000" w:themeColor="text1"/>
          <w:sz w:val="22"/>
          <w:szCs w:val="22"/>
        </w:rPr>
        <w:t xml:space="preserve"> (g/m</w:t>
      </w:r>
      <w:r w:rsidR="00760E22" w:rsidRPr="004739B8">
        <w:rPr>
          <w:rFonts w:ascii="Calibri" w:hAnsi="Calibri"/>
          <w:color w:val="000000" w:themeColor="text1"/>
          <w:sz w:val="22"/>
          <w:szCs w:val="22"/>
          <w:vertAlign w:val="superscript"/>
        </w:rPr>
        <w:t>3</w:t>
      </w:r>
      <w:r w:rsidR="00760E22">
        <w:rPr>
          <w:rFonts w:ascii="Calibri" w:hAnsi="Calibri"/>
          <w:color w:val="000000" w:themeColor="text1"/>
          <w:sz w:val="22"/>
          <w:szCs w:val="22"/>
        </w:rPr>
        <w:t xml:space="preserve">) </w:t>
      </w:r>
      <w:r w:rsidR="0078681A">
        <w:rPr>
          <w:rFonts w:ascii="Calibri" w:hAnsi="Calibri"/>
          <w:color w:val="000000" w:themeColor="text1"/>
          <w:sz w:val="22"/>
          <w:szCs w:val="22"/>
        </w:rPr>
        <w:t xml:space="preserve">for </w:t>
      </w:r>
      <w:r w:rsidR="00760E22">
        <w:rPr>
          <w:rFonts w:ascii="Calibri" w:hAnsi="Calibri"/>
          <w:color w:val="000000" w:themeColor="text1"/>
          <w:sz w:val="22"/>
          <w:szCs w:val="22"/>
        </w:rPr>
        <w:t>BC</w:t>
      </w:r>
      <w:r w:rsidR="005967D1">
        <w:rPr>
          <w:rFonts w:ascii="Calibri" w:hAnsi="Calibri"/>
          <w:color w:val="000000" w:themeColor="text1"/>
          <w:sz w:val="22"/>
          <w:szCs w:val="22"/>
        </w:rPr>
        <w:t>,</w:t>
      </w:r>
      <w:r w:rsidR="00760E22">
        <w:rPr>
          <w:rFonts w:ascii="Calibri" w:hAnsi="Calibri"/>
          <w:color w:val="000000" w:themeColor="text1"/>
          <w:sz w:val="22"/>
          <w:szCs w:val="22"/>
        </w:rPr>
        <w:t xml:space="preserve"> PM</w:t>
      </w:r>
      <w:r w:rsidR="001A6D0A" w:rsidRPr="00BF4E73">
        <w:rPr>
          <w:rFonts w:ascii="Calibri" w:hAnsi="Calibri"/>
          <w:sz w:val="22"/>
          <w:szCs w:val="22"/>
          <w:vertAlign w:val="subscript"/>
        </w:rPr>
        <w:t xml:space="preserve">2.5 </w:t>
      </w:r>
      <w:r w:rsidR="005967D1">
        <w:rPr>
          <w:rFonts w:ascii="Calibri" w:hAnsi="Calibri"/>
          <w:color w:val="000000" w:themeColor="text1"/>
          <w:sz w:val="22"/>
          <w:szCs w:val="22"/>
        </w:rPr>
        <w:t xml:space="preserve"> and other species</w:t>
      </w:r>
      <w:r w:rsidR="00760E22">
        <w:rPr>
          <w:rFonts w:ascii="Calibri" w:hAnsi="Calibri"/>
          <w:color w:val="000000" w:themeColor="text1"/>
          <w:sz w:val="22"/>
          <w:szCs w:val="22"/>
        </w:rPr>
        <w:t xml:space="preserve">. </w:t>
      </w:r>
      <w:r w:rsidR="0065548B">
        <w:rPr>
          <w:rFonts w:ascii="Calibri" w:hAnsi="Calibri"/>
          <w:color w:val="000000" w:themeColor="text1"/>
          <w:sz w:val="22"/>
          <w:szCs w:val="22"/>
        </w:rPr>
        <w:t xml:space="preserve">If </w:t>
      </w:r>
      <w:r w:rsidR="00091743">
        <w:rPr>
          <w:rFonts w:ascii="Calibri" w:hAnsi="Calibri"/>
          <w:color w:val="000000" w:themeColor="text1"/>
          <w:sz w:val="22"/>
          <w:szCs w:val="22"/>
        </w:rPr>
        <w:t xml:space="preserve">a </w:t>
      </w:r>
      <w:r w:rsidR="0065548B">
        <w:rPr>
          <w:rFonts w:ascii="Calibri" w:hAnsi="Calibri"/>
          <w:color w:val="000000" w:themeColor="text1"/>
          <w:sz w:val="22"/>
          <w:szCs w:val="22"/>
        </w:rPr>
        <w:t>lab</w:t>
      </w:r>
      <w:r w:rsidR="00A60161">
        <w:rPr>
          <w:rFonts w:ascii="Calibri" w:hAnsi="Calibri"/>
          <w:color w:val="000000" w:themeColor="text1"/>
          <w:sz w:val="22"/>
          <w:szCs w:val="22"/>
        </w:rPr>
        <w:t>-</w:t>
      </w:r>
      <w:r w:rsidR="0065548B">
        <w:rPr>
          <w:rFonts w:ascii="Calibri" w:hAnsi="Calibri"/>
          <w:color w:val="000000" w:themeColor="text1"/>
          <w:sz w:val="22"/>
          <w:szCs w:val="22"/>
        </w:rPr>
        <w:t xml:space="preserve">based </w:t>
      </w:r>
      <w:r w:rsidR="0000140B">
        <w:rPr>
          <w:rFonts w:ascii="Calibri" w:hAnsi="Calibri"/>
          <w:color w:val="000000" w:themeColor="text1"/>
          <w:sz w:val="22"/>
          <w:szCs w:val="22"/>
        </w:rPr>
        <w:t xml:space="preserve">measurement </w:t>
      </w:r>
      <w:r w:rsidR="0065548B">
        <w:rPr>
          <w:rFonts w:ascii="Calibri" w:hAnsi="Calibri"/>
          <w:color w:val="000000" w:themeColor="text1"/>
          <w:sz w:val="22"/>
          <w:szCs w:val="22"/>
        </w:rPr>
        <w:t>is used</w:t>
      </w:r>
      <w:r w:rsidR="0000140B">
        <w:rPr>
          <w:rFonts w:ascii="Calibri" w:hAnsi="Calibri"/>
          <w:color w:val="000000" w:themeColor="text1"/>
          <w:sz w:val="22"/>
          <w:szCs w:val="22"/>
        </w:rPr>
        <w:t>,</w:t>
      </w:r>
      <w:r w:rsidR="0065548B">
        <w:rPr>
          <w:rFonts w:ascii="Calibri" w:hAnsi="Calibri"/>
          <w:color w:val="000000" w:themeColor="text1"/>
          <w:sz w:val="22"/>
          <w:szCs w:val="22"/>
        </w:rPr>
        <w:t xml:space="preserve"> then t</w:t>
      </w:r>
      <w:r w:rsidR="00760E22">
        <w:rPr>
          <w:rFonts w:ascii="Calibri" w:hAnsi="Calibri"/>
          <w:color w:val="000000" w:themeColor="text1"/>
          <w:sz w:val="22"/>
          <w:szCs w:val="22"/>
        </w:rPr>
        <w:t xml:space="preserve">he emission factor shall be derived based on at-least </w:t>
      </w:r>
      <w:r w:rsidR="0000140B">
        <w:rPr>
          <w:rFonts w:ascii="Calibri" w:hAnsi="Calibri"/>
          <w:color w:val="000000" w:themeColor="text1"/>
          <w:sz w:val="22"/>
          <w:szCs w:val="22"/>
        </w:rPr>
        <w:t xml:space="preserve">five </w:t>
      </w:r>
      <w:r w:rsidR="00760E22">
        <w:rPr>
          <w:rFonts w:ascii="Calibri" w:hAnsi="Calibri"/>
          <w:color w:val="000000" w:themeColor="text1"/>
          <w:sz w:val="22"/>
          <w:szCs w:val="22"/>
        </w:rPr>
        <w:t xml:space="preserve">tests </w:t>
      </w:r>
      <w:r w:rsidR="0000140B">
        <w:rPr>
          <w:rFonts w:ascii="Calibri" w:hAnsi="Calibri"/>
          <w:color w:val="000000" w:themeColor="text1"/>
          <w:sz w:val="22"/>
          <w:szCs w:val="22"/>
        </w:rPr>
        <w:t xml:space="preserve">each </w:t>
      </w:r>
      <w:r w:rsidR="00760E22">
        <w:rPr>
          <w:rFonts w:ascii="Calibri" w:hAnsi="Calibri"/>
          <w:color w:val="000000" w:themeColor="text1"/>
          <w:sz w:val="22"/>
          <w:szCs w:val="22"/>
        </w:rPr>
        <w:t xml:space="preserve">for </w:t>
      </w:r>
      <w:r w:rsidR="0000140B">
        <w:rPr>
          <w:rFonts w:ascii="Calibri" w:hAnsi="Calibri"/>
          <w:color w:val="000000" w:themeColor="text1"/>
          <w:sz w:val="22"/>
          <w:szCs w:val="22"/>
        </w:rPr>
        <w:t xml:space="preserve">individual </w:t>
      </w:r>
      <w:r w:rsidR="00760E22">
        <w:rPr>
          <w:rFonts w:ascii="Calibri" w:hAnsi="Calibri"/>
          <w:color w:val="000000" w:themeColor="text1"/>
          <w:sz w:val="22"/>
          <w:szCs w:val="22"/>
        </w:rPr>
        <w:t xml:space="preserve">baseline and project stove </w:t>
      </w:r>
      <w:r w:rsidR="00A60161">
        <w:rPr>
          <w:rFonts w:ascii="Calibri" w:hAnsi="Calibri"/>
          <w:color w:val="000000" w:themeColor="text1"/>
          <w:sz w:val="22"/>
          <w:szCs w:val="22"/>
        </w:rPr>
        <w:t>technologies</w:t>
      </w:r>
      <w:r w:rsidR="00760E22">
        <w:rPr>
          <w:rFonts w:ascii="Calibri" w:hAnsi="Calibri"/>
          <w:color w:val="000000" w:themeColor="text1"/>
          <w:sz w:val="22"/>
          <w:szCs w:val="22"/>
        </w:rPr>
        <w:t xml:space="preserve">. If </w:t>
      </w:r>
      <w:r w:rsidR="000A6BDB">
        <w:rPr>
          <w:rFonts w:ascii="Calibri" w:hAnsi="Calibri"/>
          <w:color w:val="000000" w:themeColor="text1"/>
          <w:sz w:val="22"/>
          <w:szCs w:val="22"/>
        </w:rPr>
        <w:t xml:space="preserve">the </w:t>
      </w:r>
      <w:r w:rsidR="0000140B">
        <w:rPr>
          <w:rFonts w:ascii="Calibri" w:hAnsi="Calibri"/>
          <w:color w:val="000000" w:themeColor="text1"/>
          <w:sz w:val="22"/>
          <w:szCs w:val="22"/>
        </w:rPr>
        <w:t>results from</w:t>
      </w:r>
      <w:r w:rsidR="000A6BDB">
        <w:rPr>
          <w:rFonts w:ascii="Calibri" w:hAnsi="Calibri"/>
          <w:color w:val="000000" w:themeColor="text1"/>
          <w:sz w:val="22"/>
          <w:szCs w:val="22"/>
        </w:rPr>
        <w:t xml:space="preserve"> the</w:t>
      </w:r>
      <w:r w:rsidR="0000140B">
        <w:rPr>
          <w:rFonts w:ascii="Calibri" w:hAnsi="Calibri"/>
          <w:color w:val="000000" w:themeColor="text1"/>
          <w:sz w:val="22"/>
          <w:szCs w:val="22"/>
        </w:rPr>
        <w:t xml:space="preserve"> </w:t>
      </w:r>
      <w:r w:rsidR="00760E22">
        <w:rPr>
          <w:rFonts w:ascii="Calibri" w:hAnsi="Calibri"/>
          <w:color w:val="000000" w:themeColor="text1"/>
          <w:sz w:val="22"/>
          <w:szCs w:val="22"/>
        </w:rPr>
        <w:t xml:space="preserve">five tests do not meet the 90/30 precision level, the sample size </w:t>
      </w:r>
      <w:r w:rsidR="0000140B">
        <w:rPr>
          <w:rFonts w:ascii="Calibri" w:hAnsi="Calibri"/>
          <w:color w:val="000000" w:themeColor="text1"/>
          <w:sz w:val="22"/>
          <w:szCs w:val="22"/>
        </w:rPr>
        <w:t xml:space="preserve">must </w:t>
      </w:r>
      <w:r w:rsidR="00760E22">
        <w:rPr>
          <w:rFonts w:ascii="Calibri" w:hAnsi="Calibri"/>
          <w:color w:val="000000" w:themeColor="text1"/>
          <w:sz w:val="22"/>
          <w:szCs w:val="22"/>
        </w:rPr>
        <w:t xml:space="preserve">be increased. The project developer </w:t>
      </w:r>
      <w:r w:rsidR="00DA25C1">
        <w:rPr>
          <w:rFonts w:ascii="Calibri" w:hAnsi="Calibri"/>
          <w:color w:val="000000" w:themeColor="text1"/>
          <w:sz w:val="22"/>
          <w:szCs w:val="22"/>
        </w:rPr>
        <w:t xml:space="preserve">should </w:t>
      </w:r>
      <w:r w:rsidR="00760E22">
        <w:rPr>
          <w:rFonts w:ascii="Calibri" w:hAnsi="Calibri"/>
          <w:color w:val="000000" w:themeColor="text1"/>
          <w:sz w:val="22"/>
          <w:szCs w:val="22"/>
        </w:rPr>
        <w:t>follow the sample size selection guidelines for required precision level as provided in Annex</w:t>
      </w:r>
      <w:r w:rsidR="000A6BDB">
        <w:rPr>
          <w:rFonts w:ascii="Calibri" w:hAnsi="Calibri"/>
          <w:color w:val="000000" w:themeColor="text1"/>
          <w:sz w:val="22"/>
          <w:szCs w:val="22"/>
        </w:rPr>
        <w:t xml:space="preserve"> </w:t>
      </w:r>
      <w:r w:rsidR="00760E22">
        <w:rPr>
          <w:rFonts w:ascii="Calibri" w:hAnsi="Calibri"/>
          <w:color w:val="000000" w:themeColor="text1"/>
          <w:sz w:val="22"/>
          <w:szCs w:val="22"/>
        </w:rPr>
        <w:t xml:space="preserve">5 of the TPDDTEC methodology. </w:t>
      </w:r>
    </w:p>
    <w:p w14:paraId="039BB5C3" w14:textId="77777777" w:rsidR="00760E22" w:rsidRDefault="00760E22" w:rsidP="007F7E8D">
      <w:pPr>
        <w:jc w:val="both"/>
        <w:rPr>
          <w:rFonts w:ascii="Calibri" w:hAnsi="Calibri"/>
          <w:color w:val="000000" w:themeColor="text1"/>
          <w:sz w:val="22"/>
          <w:szCs w:val="22"/>
        </w:rPr>
      </w:pPr>
    </w:p>
    <w:p w14:paraId="15E45420" w14:textId="5F6EFC0B" w:rsidR="00C7718E" w:rsidRDefault="00BF556A" w:rsidP="007F7E8D">
      <w:pPr>
        <w:jc w:val="both"/>
        <w:rPr>
          <w:rFonts w:ascii="Calibri" w:hAnsi="Calibri"/>
          <w:color w:val="000000" w:themeColor="text1"/>
          <w:sz w:val="22"/>
          <w:szCs w:val="22"/>
        </w:rPr>
      </w:pPr>
      <w:r>
        <w:rPr>
          <w:rFonts w:ascii="Calibri" w:hAnsi="Calibri"/>
          <w:color w:val="000000" w:themeColor="text1"/>
          <w:sz w:val="22"/>
          <w:szCs w:val="22"/>
        </w:rPr>
        <w:t>To carry out the field tests for BC</w:t>
      </w:r>
      <w:r w:rsidR="00B8318E">
        <w:rPr>
          <w:rFonts w:ascii="Calibri" w:hAnsi="Calibri"/>
          <w:color w:val="000000" w:themeColor="text1"/>
          <w:sz w:val="22"/>
          <w:szCs w:val="22"/>
        </w:rPr>
        <w:t xml:space="preserve">, </w:t>
      </w:r>
      <w:r>
        <w:rPr>
          <w:rFonts w:ascii="Calibri" w:hAnsi="Calibri"/>
          <w:color w:val="000000" w:themeColor="text1"/>
          <w:sz w:val="22"/>
          <w:szCs w:val="22"/>
        </w:rPr>
        <w:t>PM</w:t>
      </w:r>
      <w:r w:rsidR="001A6D0A" w:rsidRPr="00BF4E73">
        <w:rPr>
          <w:rFonts w:ascii="Calibri" w:hAnsi="Calibri"/>
          <w:sz w:val="22"/>
          <w:szCs w:val="22"/>
          <w:vertAlign w:val="subscript"/>
        </w:rPr>
        <w:t xml:space="preserve">2.5 </w:t>
      </w:r>
      <w:r w:rsidR="00B8318E">
        <w:rPr>
          <w:rFonts w:ascii="Calibri" w:hAnsi="Calibri"/>
          <w:color w:val="000000" w:themeColor="text1"/>
          <w:sz w:val="22"/>
          <w:szCs w:val="22"/>
        </w:rPr>
        <w:t xml:space="preserve">and other species </w:t>
      </w:r>
      <w:r>
        <w:rPr>
          <w:rFonts w:ascii="Calibri" w:hAnsi="Calibri"/>
          <w:color w:val="000000" w:themeColor="text1"/>
          <w:sz w:val="22"/>
          <w:szCs w:val="22"/>
        </w:rPr>
        <w:t>concentrations</w:t>
      </w:r>
      <w:r w:rsidR="003022E9">
        <w:rPr>
          <w:rFonts w:ascii="Calibri" w:hAnsi="Calibri"/>
          <w:color w:val="000000" w:themeColor="text1"/>
          <w:sz w:val="22"/>
          <w:szCs w:val="22"/>
        </w:rPr>
        <w:t>/emission factor</w:t>
      </w:r>
      <w:r w:rsidR="0000140B">
        <w:rPr>
          <w:rFonts w:ascii="Calibri" w:hAnsi="Calibri"/>
          <w:color w:val="000000" w:themeColor="text1"/>
          <w:sz w:val="22"/>
          <w:szCs w:val="22"/>
        </w:rPr>
        <w:t>s</w:t>
      </w:r>
      <w:r w:rsidR="003022E9">
        <w:rPr>
          <w:rFonts w:ascii="Calibri" w:hAnsi="Calibri"/>
          <w:color w:val="000000" w:themeColor="text1"/>
          <w:sz w:val="22"/>
          <w:szCs w:val="22"/>
        </w:rPr>
        <w:t>,</w:t>
      </w:r>
      <w:r w:rsidR="0000140B">
        <w:rPr>
          <w:rFonts w:ascii="Calibri" w:hAnsi="Calibri"/>
          <w:color w:val="000000" w:themeColor="text1"/>
          <w:sz w:val="22"/>
          <w:szCs w:val="22"/>
        </w:rPr>
        <w:t xml:space="preserve"> the</w:t>
      </w:r>
      <w:r w:rsidR="003022E9">
        <w:rPr>
          <w:rFonts w:ascii="Calibri" w:hAnsi="Calibri"/>
          <w:color w:val="000000" w:themeColor="text1"/>
          <w:sz w:val="22"/>
          <w:szCs w:val="22"/>
        </w:rPr>
        <w:t xml:space="preserve"> </w:t>
      </w:r>
      <w:r>
        <w:rPr>
          <w:rFonts w:ascii="Calibri" w:hAnsi="Calibri"/>
          <w:color w:val="000000" w:themeColor="text1"/>
          <w:sz w:val="22"/>
          <w:szCs w:val="22"/>
        </w:rPr>
        <w:t xml:space="preserve">recommended minimum sample size is 30. </w:t>
      </w:r>
      <w:r w:rsidR="0000140B">
        <w:rPr>
          <w:rFonts w:ascii="Calibri" w:hAnsi="Calibri"/>
          <w:color w:val="000000" w:themeColor="text1"/>
          <w:sz w:val="22"/>
          <w:szCs w:val="22"/>
        </w:rPr>
        <w:t xml:space="preserve">Preferably, the </w:t>
      </w:r>
      <w:r>
        <w:rPr>
          <w:rFonts w:ascii="Calibri" w:hAnsi="Calibri"/>
          <w:color w:val="000000" w:themeColor="text1"/>
          <w:sz w:val="22"/>
          <w:szCs w:val="22"/>
        </w:rPr>
        <w:t xml:space="preserve">concentration test </w:t>
      </w:r>
      <w:r w:rsidR="0000140B">
        <w:rPr>
          <w:rFonts w:ascii="Calibri" w:hAnsi="Calibri"/>
          <w:color w:val="000000" w:themeColor="text1"/>
          <w:sz w:val="22"/>
          <w:szCs w:val="22"/>
        </w:rPr>
        <w:t xml:space="preserve">needs to </w:t>
      </w:r>
      <w:r w:rsidR="000D4FDE">
        <w:rPr>
          <w:rFonts w:ascii="Calibri" w:hAnsi="Calibri"/>
          <w:color w:val="000000" w:themeColor="text1"/>
          <w:sz w:val="22"/>
          <w:szCs w:val="22"/>
        </w:rPr>
        <w:t xml:space="preserve">be </w:t>
      </w:r>
      <w:r>
        <w:rPr>
          <w:rFonts w:ascii="Calibri" w:hAnsi="Calibri"/>
          <w:color w:val="000000" w:themeColor="text1"/>
          <w:sz w:val="22"/>
          <w:szCs w:val="22"/>
        </w:rPr>
        <w:t xml:space="preserve">carried out </w:t>
      </w:r>
      <w:r w:rsidR="00676C9C">
        <w:rPr>
          <w:rFonts w:ascii="Calibri" w:hAnsi="Calibri"/>
          <w:color w:val="000000" w:themeColor="text1"/>
          <w:sz w:val="22"/>
          <w:szCs w:val="22"/>
        </w:rPr>
        <w:t xml:space="preserve">in parallel to </w:t>
      </w:r>
      <w:r w:rsidR="00A60161">
        <w:rPr>
          <w:rFonts w:ascii="Calibri" w:hAnsi="Calibri"/>
          <w:color w:val="000000" w:themeColor="text1"/>
          <w:sz w:val="22"/>
          <w:szCs w:val="22"/>
        </w:rPr>
        <w:t xml:space="preserve">Kitchen Performance Tests (KPTs) </w:t>
      </w:r>
      <w:r w:rsidR="004E1AED">
        <w:rPr>
          <w:rFonts w:ascii="Calibri" w:hAnsi="Calibri"/>
          <w:color w:val="000000" w:themeColor="text1"/>
          <w:sz w:val="22"/>
          <w:szCs w:val="22"/>
        </w:rPr>
        <w:t>in a representative manner</w:t>
      </w:r>
      <w:r w:rsidR="0051104F">
        <w:rPr>
          <w:rFonts w:ascii="Calibri" w:hAnsi="Calibri"/>
          <w:color w:val="000000" w:themeColor="text1"/>
          <w:sz w:val="22"/>
          <w:szCs w:val="22"/>
        </w:rPr>
        <w:t>.</w:t>
      </w:r>
      <w:r>
        <w:rPr>
          <w:sz w:val="22"/>
          <w:szCs w:val="22"/>
        </w:rPr>
        <w:t xml:space="preserve"> </w:t>
      </w:r>
      <w:r>
        <w:rPr>
          <w:rFonts w:ascii="Calibri" w:hAnsi="Calibri"/>
          <w:color w:val="000000" w:themeColor="text1"/>
          <w:sz w:val="22"/>
          <w:szCs w:val="22"/>
        </w:rPr>
        <w:t xml:space="preserve">The project developer </w:t>
      </w:r>
      <w:r w:rsidR="0000140B">
        <w:rPr>
          <w:rFonts w:ascii="Calibri" w:hAnsi="Calibri"/>
          <w:color w:val="000000" w:themeColor="text1"/>
          <w:sz w:val="22"/>
          <w:szCs w:val="22"/>
        </w:rPr>
        <w:t xml:space="preserve">needs to </w:t>
      </w:r>
      <w:r>
        <w:rPr>
          <w:rFonts w:ascii="Calibri" w:hAnsi="Calibri"/>
          <w:color w:val="000000" w:themeColor="text1"/>
          <w:sz w:val="22"/>
          <w:szCs w:val="22"/>
        </w:rPr>
        <w:t xml:space="preserve">demonstrate that the 90/30 precision level is met </w:t>
      </w:r>
      <w:r w:rsidR="0000140B">
        <w:rPr>
          <w:rFonts w:ascii="Calibri" w:hAnsi="Calibri"/>
          <w:color w:val="000000" w:themeColor="text1"/>
          <w:sz w:val="22"/>
          <w:szCs w:val="22"/>
        </w:rPr>
        <w:t xml:space="preserve">so </w:t>
      </w:r>
      <w:r w:rsidR="00DA25C1">
        <w:rPr>
          <w:rFonts w:ascii="Calibri" w:hAnsi="Calibri"/>
          <w:color w:val="000000" w:themeColor="text1"/>
          <w:sz w:val="22"/>
          <w:szCs w:val="22"/>
        </w:rPr>
        <w:t xml:space="preserve">the </w:t>
      </w:r>
      <w:r>
        <w:rPr>
          <w:rFonts w:ascii="Calibri" w:hAnsi="Calibri"/>
          <w:color w:val="000000" w:themeColor="text1"/>
          <w:sz w:val="22"/>
          <w:szCs w:val="22"/>
        </w:rPr>
        <w:t>mean value</w:t>
      </w:r>
      <w:r w:rsidR="00A60161">
        <w:rPr>
          <w:rFonts w:ascii="Calibri" w:hAnsi="Calibri"/>
          <w:color w:val="000000" w:themeColor="text1"/>
          <w:sz w:val="22"/>
          <w:szCs w:val="22"/>
        </w:rPr>
        <w:t xml:space="preserve"> can be </w:t>
      </w:r>
      <w:r w:rsidR="00DA25C1">
        <w:rPr>
          <w:rFonts w:ascii="Calibri" w:hAnsi="Calibri"/>
          <w:color w:val="000000" w:themeColor="text1"/>
          <w:sz w:val="22"/>
          <w:szCs w:val="22"/>
        </w:rPr>
        <w:t>applied</w:t>
      </w:r>
      <w:r w:rsidR="0000140B">
        <w:rPr>
          <w:rFonts w:ascii="Calibri" w:hAnsi="Calibri"/>
          <w:color w:val="000000" w:themeColor="text1"/>
          <w:sz w:val="22"/>
          <w:szCs w:val="22"/>
        </w:rPr>
        <w:t>;</w:t>
      </w:r>
      <w:r>
        <w:rPr>
          <w:rFonts w:ascii="Calibri" w:hAnsi="Calibri"/>
          <w:color w:val="000000" w:themeColor="text1"/>
          <w:sz w:val="22"/>
          <w:szCs w:val="22"/>
        </w:rPr>
        <w:t xml:space="preserve"> otherwise </w:t>
      </w:r>
      <w:r w:rsidR="004E1AED">
        <w:rPr>
          <w:rFonts w:ascii="Calibri" w:hAnsi="Calibri"/>
          <w:color w:val="000000" w:themeColor="text1"/>
          <w:sz w:val="22"/>
          <w:szCs w:val="22"/>
        </w:rPr>
        <w:t>errors should be applied</w:t>
      </w:r>
      <w:r>
        <w:rPr>
          <w:rFonts w:ascii="Calibri" w:hAnsi="Calibri"/>
          <w:color w:val="000000" w:themeColor="text1"/>
          <w:sz w:val="22"/>
          <w:szCs w:val="22"/>
        </w:rPr>
        <w:t xml:space="preserve"> </w:t>
      </w:r>
      <w:r w:rsidR="004E1AED">
        <w:rPr>
          <w:rFonts w:ascii="Calibri" w:hAnsi="Calibri"/>
          <w:color w:val="000000" w:themeColor="text1"/>
          <w:sz w:val="22"/>
          <w:szCs w:val="22"/>
        </w:rPr>
        <w:t>conservatively</w:t>
      </w:r>
      <w:r w:rsidR="00C7718E">
        <w:rPr>
          <w:rFonts w:ascii="Calibri" w:hAnsi="Calibri"/>
          <w:color w:val="000000" w:themeColor="text1"/>
          <w:sz w:val="22"/>
          <w:szCs w:val="22"/>
        </w:rPr>
        <w:t xml:space="preserve">. </w:t>
      </w:r>
      <w:r w:rsidR="004739B8">
        <w:rPr>
          <w:rFonts w:ascii="Calibri" w:hAnsi="Calibri"/>
          <w:color w:val="000000" w:themeColor="text1"/>
          <w:sz w:val="22"/>
          <w:szCs w:val="22"/>
        </w:rPr>
        <w:t xml:space="preserve">For further guidelines, refer to Annex-5 of the TPDDTEC methodology. </w:t>
      </w:r>
    </w:p>
    <w:p w14:paraId="7BCE5D3B" w14:textId="77777777" w:rsidR="00C7718E" w:rsidRDefault="00C7718E" w:rsidP="007F7E8D">
      <w:pPr>
        <w:jc w:val="both"/>
        <w:rPr>
          <w:rFonts w:ascii="Calibri" w:hAnsi="Calibri"/>
          <w:color w:val="000000" w:themeColor="text1"/>
          <w:sz w:val="22"/>
          <w:szCs w:val="22"/>
        </w:rPr>
      </w:pPr>
    </w:p>
    <w:p w14:paraId="23C9766C" w14:textId="4F077E2D" w:rsidR="00471F15" w:rsidRDefault="0000140B" w:rsidP="007F7E8D">
      <w:pPr>
        <w:jc w:val="both"/>
        <w:rPr>
          <w:rFonts w:ascii="Calibri" w:hAnsi="Calibri"/>
          <w:color w:val="000000" w:themeColor="text1"/>
          <w:sz w:val="22"/>
          <w:szCs w:val="22"/>
        </w:rPr>
      </w:pPr>
      <w:r>
        <w:rPr>
          <w:rFonts w:ascii="Calibri" w:hAnsi="Calibri"/>
          <w:color w:val="000000" w:themeColor="text1"/>
          <w:sz w:val="22"/>
          <w:szCs w:val="22"/>
        </w:rPr>
        <w:t>Note</w:t>
      </w:r>
      <w:r w:rsidR="00C7718E">
        <w:rPr>
          <w:rFonts w:ascii="Calibri" w:hAnsi="Calibri"/>
          <w:color w:val="000000" w:themeColor="text1"/>
          <w:sz w:val="22"/>
          <w:szCs w:val="22"/>
        </w:rPr>
        <w:t xml:space="preserve"> that </w:t>
      </w:r>
      <w:r w:rsidR="008F2240">
        <w:rPr>
          <w:rFonts w:ascii="Calibri" w:hAnsi="Calibri"/>
          <w:color w:val="000000" w:themeColor="text1"/>
          <w:sz w:val="22"/>
          <w:szCs w:val="22"/>
        </w:rPr>
        <w:t xml:space="preserve">the project technology must not lead to higher </w:t>
      </w:r>
      <w:r w:rsidR="009A182D">
        <w:rPr>
          <w:rFonts w:ascii="Calibri" w:hAnsi="Calibri"/>
          <w:color w:val="000000" w:themeColor="text1"/>
          <w:sz w:val="22"/>
          <w:szCs w:val="22"/>
        </w:rPr>
        <w:t>emissions of PM</w:t>
      </w:r>
      <w:r w:rsidR="001A6D0A" w:rsidRPr="00BF4E73">
        <w:rPr>
          <w:rFonts w:ascii="Calibri" w:hAnsi="Calibri"/>
          <w:sz w:val="22"/>
          <w:szCs w:val="22"/>
          <w:vertAlign w:val="subscript"/>
        </w:rPr>
        <w:t xml:space="preserve">2.5 </w:t>
      </w:r>
      <w:r w:rsidR="009A182D">
        <w:rPr>
          <w:rFonts w:ascii="Calibri" w:hAnsi="Calibri"/>
          <w:color w:val="000000" w:themeColor="text1"/>
          <w:sz w:val="22"/>
          <w:szCs w:val="22"/>
        </w:rPr>
        <w:t xml:space="preserve">and BC </w:t>
      </w:r>
      <w:r w:rsidR="00C7718E">
        <w:rPr>
          <w:rFonts w:ascii="Calibri" w:hAnsi="Calibri"/>
          <w:color w:val="000000" w:themeColor="text1"/>
          <w:sz w:val="22"/>
          <w:szCs w:val="22"/>
        </w:rPr>
        <w:t>as compare</w:t>
      </w:r>
      <w:r w:rsidR="004E1AED">
        <w:rPr>
          <w:rFonts w:ascii="Calibri" w:hAnsi="Calibri"/>
          <w:color w:val="000000" w:themeColor="text1"/>
          <w:sz w:val="22"/>
          <w:szCs w:val="22"/>
        </w:rPr>
        <w:t>d</w:t>
      </w:r>
      <w:r w:rsidR="00C7718E">
        <w:rPr>
          <w:rFonts w:ascii="Calibri" w:hAnsi="Calibri"/>
          <w:color w:val="000000" w:themeColor="text1"/>
          <w:sz w:val="22"/>
          <w:szCs w:val="22"/>
        </w:rPr>
        <w:t xml:space="preserve"> to the baseline situation</w:t>
      </w:r>
      <w:r w:rsidR="009A182D">
        <w:rPr>
          <w:rFonts w:ascii="Calibri" w:hAnsi="Calibri"/>
          <w:color w:val="000000" w:themeColor="text1"/>
          <w:sz w:val="22"/>
          <w:szCs w:val="22"/>
        </w:rPr>
        <w:t xml:space="preserve">. </w:t>
      </w:r>
      <w:r w:rsidR="008F2240">
        <w:rPr>
          <w:rFonts w:ascii="Calibri" w:hAnsi="Calibri"/>
          <w:color w:val="000000" w:themeColor="text1"/>
          <w:sz w:val="22"/>
          <w:szCs w:val="22"/>
        </w:rPr>
        <w:t>It must be</w:t>
      </w:r>
      <w:r w:rsidR="009A182D">
        <w:rPr>
          <w:rFonts w:ascii="Calibri" w:hAnsi="Calibri"/>
          <w:color w:val="000000" w:themeColor="text1"/>
          <w:sz w:val="22"/>
          <w:szCs w:val="22"/>
        </w:rPr>
        <w:t xml:space="preserve"> demonstrate</w:t>
      </w:r>
      <w:r w:rsidR="008F2240">
        <w:rPr>
          <w:rFonts w:ascii="Calibri" w:hAnsi="Calibri"/>
          <w:color w:val="000000" w:themeColor="text1"/>
          <w:sz w:val="22"/>
          <w:szCs w:val="22"/>
        </w:rPr>
        <w:t>d</w:t>
      </w:r>
      <w:r w:rsidR="009A182D">
        <w:rPr>
          <w:rFonts w:ascii="Calibri" w:hAnsi="Calibri"/>
          <w:color w:val="000000" w:themeColor="text1"/>
          <w:sz w:val="22"/>
          <w:szCs w:val="22"/>
        </w:rPr>
        <w:t xml:space="preserve"> that </w:t>
      </w:r>
      <w:r w:rsidR="008F2240">
        <w:rPr>
          <w:rFonts w:ascii="Calibri" w:hAnsi="Calibri"/>
          <w:color w:val="000000" w:themeColor="text1"/>
          <w:sz w:val="22"/>
          <w:szCs w:val="22"/>
        </w:rPr>
        <w:t>D(PM) &lt; D</w:t>
      </w:r>
      <w:r w:rsidR="009A182D" w:rsidRPr="009A182D">
        <w:rPr>
          <w:rFonts w:ascii="Calibri" w:hAnsi="Calibri"/>
          <w:color w:val="000000" w:themeColor="text1"/>
          <w:sz w:val="22"/>
          <w:szCs w:val="22"/>
        </w:rPr>
        <w:t>(BC) &lt;0</w:t>
      </w:r>
      <w:r w:rsidR="008F2240">
        <w:rPr>
          <w:rFonts w:ascii="Calibri" w:hAnsi="Calibri"/>
          <w:color w:val="000000" w:themeColor="text1"/>
          <w:sz w:val="22"/>
          <w:szCs w:val="22"/>
        </w:rPr>
        <w:t xml:space="preserve">, where D(PM) and </w:t>
      </w:r>
      <w:r w:rsidR="008F2240" w:rsidRPr="009A182D">
        <w:rPr>
          <w:rFonts w:ascii="Calibri" w:hAnsi="Calibri"/>
          <w:color w:val="000000" w:themeColor="text1"/>
          <w:sz w:val="22"/>
          <w:szCs w:val="22"/>
        </w:rPr>
        <w:t>D(BC)</w:t>
      </w:r>
      <w:r w:rsidR="008F2240">
        <w:rPr>
          <w:rFonts w:ascii="Calibri" w:hAnsi="Calibri"/>
          <w:color w:val="000000" w:themeColor="text1"/>
          <w:sz w:val="22"/>
          <w:szCs w:val="22"/>
        </w:rPr>
        <w:t xml:space="preserve"> denote change</w:t>
      </w:r>
      <w:r w:rsidR="00A60161">
        <w:rPr>
          <w:rFonts w:ascii="Calibri" w:hAnsi="Calibri"/>
          <w:color w:val="000000" w:themeColor="text1"/>
          <w:sz w:val="22"/>
          <w:szCs w:val="22"/>
        </w:rPr>
        <w:t>s</w:t>
      </w:r>
      <w:r w:rsidR="008F2240">
        <w:rPr>
          <w:rFonts w:ascii="Calibri" w:hAnsi="Calibri"/>
          <w:color w:val="000000" w:themeColor="text1"/>
          <w:sz w:val="22"/>
          <w:szCs w:val="22"/>
        </w:rPr>
        <w:t xml:space="preserve"> in PM</w:t>
      </w:r>
      <w:r w:rsidR="00A60161">
        <w:rPr>
          <w:rFonts w:ascii="Calibri" w:hAnsi="Calibri"/>
          <w:color w:val="000000" w:themeColor="text1"/>
          <w:sz w:val="22"/>
          <w:szCs w:val="22"/>
        </w:rPr>
        <w:t xml:space="preserve"> and </w:t>
      </w:r>
      <w:r w:rsidR="008F2240" w:rsidRPr="009A182D">
        <w:rPr>
          <w:rFonts w:ascii="Calibri" w:hAnsi="Calibri"/>
          <w:color w:val="000000" w:themeColor="text1"/>
          <w:sz w:val="22"/>
          <w:szCs w:val="22"/>
        </w:rPr>
        <w:t>BC mass</w:t>
      </w:r>
      <w:r w:rsidR="008F2240">
        <w:rPr>
          <w:rFonts w:ascii="Calibri" w:hAnsi="Calibri"/>
          <w:color w:val="000000" w:themeColor="text1"/>
          <w:sz w:val="22"/>
          <w:szCs w:val="22"/>
        </w:rPr>
        <w:t xml:space="preserve">, respectively. If </w:t>
      </w:r>
      <w:r w:rsidR="00DA25C1">
        <w:rPr>
          <w:rFonts w:ascii="Calibri" w:hAnsi="Calibri"/>
          <w:color w:val="000000" w:themeColor="text1"/>
          <w:sz w:val="22"/>
          <w:szCs w:val="22"/>
        </w:rPr>
        <w:t xml:space="preserve">a </w:t>
      </w:r>
      <w:r w:rsidR="008F2240">
        <w:rPr>
          <w:rFonts w:ascii="Calibri" w:hAnsi="Calibri"/>
          <w:color w:val="000000" w:themeColor="text1"/>
          <w:sz w:val="22"/>
          <w:szCs w:val="22"/>
        </w:rPr>
        <w:t xml:space="preserve">project activity fails to meet this condition, </w:t>
      </w:r>
      <w:r w:rsidR="00C7718E">
        <w:rPr>
          <w:rFonts w:ascii="Calibri" w:hAnsi="Calibri"/>
          <w:color w:val="000000" w:themeColor="text1"/>
          <w:sz w:val="22"/>
          <w:szCs w:val="22"/>
        </w:rPr>
        <w:t xml:space="preserve">the project activity would not be eligible for claiming </w:t>
      </w:r>
      <w:r w:rsidR="00DA25C1">
        <w:rPr>
          <w:rFonts w:ascii="Calibri" w:hAnsi="Calibri"/>
          <w:color w:val="000000" w:themeColor="text1"/>
          <w:sz w:val="22"/>
          <w:szCs w:val="22"/>
        </w:rPr>
        <w:t xml:space="preserve">BC and co-emitted species </w:t>
      </w:r>
      <w:r w:rsidR="00C7718E">
        <w:rPr>
          <w:rFonts w:ascii="Calibri" w:hAnsi="Calibri"/>
          <w:color w:val="000000" w:themeColor="text1"/>
          <w:sz w:val="22"/>
          <w:szCs w:val="22"/>
        </w:rPr>
        <w:t xml:space="preserve">emission reduction benefits.  </w:t>
      </w:r>
    </w:p>
    <w:p w14:paraId="5A212B2A" w14:textId="5034FD29" w:rsidR="009A182D" w:rsidRDefault="009A182D" w:rsidP="008F2240">
      <w:pPr>
        <w:jc w:val="both"/>
        <w:rPr>
          <w:rFonts w:ascii="Calibri" w:hAnsi="Calibri"/>
          <w:color w:val="000000" w:themeColor="text1"/>
          <w:sz w:val="22"/>
          <w:szCs w:val="22"/>
        </w:rPr>
      </w:pPr>
    </w:p>
    <w:p w14:paraId="4D325421" w14:textId="25E7A9EB" w:rsidR="00546910" w:rsidRDefault="001E30BC" w:rsidP="007F7E8D">
      <w:pPr>
        <w:jc w:val="both"/>
        <w:rPr>
          <w:rFonts w:ascii="Calibri" w:hAnsi="Calibri"/>
          <w:color w:val="000000" w:themeColor="text1"/>
          <w:sz w:val="22"/>
          <w:szCs w:val="22"/>
        </w:rPr>
      </w:pPr>
      <w:r w:rsidRPr="00A27BF6">
        <w:rPr>
          <w:rFonts w:ascii="Calibri" w:hAnsi="Calibri"/>
          <w:noProof/>
          <w:color w:val="000000" w:themeColor="text1"/>
          <w:sz w:val="22"/>
          <w:szCs w:val="22"/>
        </w:rPr>
        <w:drawing>
          <wp:inline distT="0" distB="0" distL="0" distR="0" wp14:anchorId="31C3DAE3" wp14:editId="08ECEFAB">
            <wp:extent cx="5715000" cy="6104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OC monitoring.tiff"/>
                    <pic:cNvPicPr/>
                  </pic:nvPicPr>
                  <pic:blipFill>
                    <a:blip r:embed="rId14">
                      <a:extLst>
                        <a:ext uri="{28A0092B-C50C-407E-A947-70E740481C1C}">
                          <a14:useLocalDpi xmlns:a14="http://schemas.microsoft.com/office/drawing/2010/main" val="0"/>
                        </a:ext>
                      </a:extLst>
                    </a:blip>
                    <a:stretch>
                      <a:fillRect/>
                    </a:stretch>
                  </pic:blipFill>
                  <pic:spPr>
                    <a:xfrm>
                      <a:off x="0" y="0"/>
                      <a:ext cx="5715000" cy="6104255"/>
                    </a:xfrm>
                    <a:prstGeom prst="rect">
                      <a:avLst/>
                    </a:prstGeom>
                  </pic:spPr>
                </pic:pic>
              </a:graphicData>
            </a:graphic>
          </wp:inline>
        </w:drawing>
      </w:r>
    </w:p>
    <w:p w14:paraId="64AC0F30" w14:textId="77777777" w:rsidR="00126B21" w:rsidRDefault="00126B21" w:rsidP="007F7E8D">
      <w:pPr>
        <w:jc w:val="both"/>
        <w:rPr>
          <w:rFonts w:ascii="Calibri" w:hAnsi="Calibri"/>
          <w:color w:val="000000" w:themeColor="text1"/>
          <w:sz w:val="22"/>
          <w:szCs w:val="22"/>
        </w:rPr>
      </w:pPr>
    </w:p>
    <w:p w14:paraId="1429922F" w14:textId="16893534" w:rsidR="00D31ECD" w:rsidRDefault="00471F15" w:rsidP="007F7E8D">
      <w:pPr>
        <w:jc w:val="both"/>
        <w:rPr>
          <w:rFonts w:ascii="Calibri" w:hAnsi="Calibri"/>
          <w:color w:val="000000" w:themeColor="text1"/>
          <w:sz w:val="22"/>
          <w:szCs w:val="22"/>
        </w:rPr>
      </w:pPr>
      <w:r>
        <w:rPr>
          <w:rFonts w:ascii="Calibri" w:hAnsi="Calibri"/>
          <w:color w:val="000000" w:themeColor="text1"/>
          <w:sz w:val="22"/>
          <w:szCs w:val="22"/>
        </w:rPr>
        <w:t xml:space="preserve">Generic guidelines </w:t>
      </w:r>
      <w:r w:rsidR="0000140B">
        <w:rPr>
          <w:rFonts w:ascii="Calibri" w:hAnsi="Calibri"/>
          <w:color w:val="000000" w:themeColor="text1"/>
          <w:sz w:val="22"/>
          <w:szCs w:val="22"/>
        </w:rPr>
        <w:t xml:space="preserve">are </w:t>
      </w:r>
      <w:r>
        <w:rPr>
          <w:rFonts w:ascii="Calibri" w:hAnsi="Calibri"/>
          <w:color w:val="000000" w:themeColor="text1"/>
          <w:sz w:val="22"/>
          <w:szCs w:val="22"/>
        </w:rPr>
        <w:t xml:space="preserve">provided in </w:t>
      </w:r>
      <w:r w:rsidR="000A6BDB">
        <w:rPr>
          <w:rFonts w:ascii="Calibri" w:hAnsi="Calibri"/>
          <w:color w:val="000000" w:themeColor="text1"/>
          <w:sz w:val="22"/>
          <w:szCs w:val="22"/>
        </w:rPr>
        <w:t>A</w:t>
      </w:r>
      <w:r>
        <w:rPr>
          <w:rFonts w:ascii="Calibri" w:hAnsi="Calibri"/>
          <w:color w:val="000000" w:themeColor="text1"/>
          <w:sz w:val="22"/>
          <w:szCs w:val="22"/>
        </w:rPr>
        <w:t xml:space="preserve">nnex 1 </w:t>
      </w:r>
      <w:r w:rsidR="0000140B">
        <w:rPr>
          <w:rFonts w:ascii="Calibri" w:hAnsi="Calibri"/>
          <w:color w:val="000000" w:themeColor="text1"/>
          <w:sz w:val="22"/>
          <w:szCs w:val="22"/>
        </w:rPr>
        <w:t>and need to be</w:t>
      </w:r>
      <w:r>
        <w:rPr>
          <w:rFonts w:ascii="Calibri" w:hAnsi="Calibri"/>
          <w:color w:val="000000" w:themeColor="text1"/>
          <w:sz w:val="22"/>
          <w:szCs w:val="22"/>
        </w:rPr>
        <w:t xml:space="preserve"> followed for the field/lab measurements.  </w:t>
      </w:r>
    </w:p>
    <w:p w14:paraId="790F3442" w14:textId="77777777" w:rsidR="003D0AB3" w:rsidRDefault="00D26E5C" w:rsidP="007F7E8D">
      <w:pPr>
        <w:jc w:val="both"/>
        <w:rPr>
          <w:rFonts w:ascii="Calibri" w:hAnsi="Calibri"/>
          <w:color w:val="000000" w:themeColor="text1"/>
          <w:sz w:val="22"/>
          <w:szCs w:val="22"/>
        </w:rPr>
      </w:pPr>
      <w:r w:rsidRPr="001F3FF2">
        <w:rPr>
          <w:rFonts w:ascii="Calibri" w:hAnsi="Calibri"/>
          <w:color w:val="000000" w:themeColor="text1"/>
          <w:sz w:val="22"/>
          <w:szCs w:val="22"/>
        </w:rPr>
        <w:t xml:space="preserve"> </w:t>
      </w:r>
    </w:p>
    <w:p w14:paraId="37565714" w14:textId="581CEA02" w:rsidR="00F46D9B" w:rsidRPr="00223D09" w:rsidRDefault="00673FB5" w:rsidP="007F7E8D">
      <w:pPr>
        <w:jc w:val="both"/>
        <w:rPr>
          <w:rFonts w:ascii="Calibri" w:hAnsi="Calibri"/>
          <w:i/>
          <w:color w:val="FFFFFF" w:themeColor="background1"/>
          <w:sz w:val="22"/>
          <w:szCs w:val="22"/>
        </w:rPr>
      </w:pPr>
      <w:r>
        <w:rPr>
          <w:rFonts w:ascii="Calibri" w:hAnsi="Calibri"/>
          <w:color w:val="000000" w:themeColor="text1"/>
          <w:sz w:val="22"/>
          <w:szCs w:val="22"/>
        </w:rPr>
        <w:t xml:space="preserve">Annex – </w:t>
      </w:r>
      <w:r w:rsidR="000B427A">
        <w:rPr>
          <w:rFonts w:ascii="Calibri" w:hAnsi="Calibri"/>
          <w:color w:val="000000" w:themeColor="text1"/>
          <w:sz w:val="22"/>
          <w:szCs w:val="22"/>
        </w:rPr>
        <w:t xml:space="preserve">1: </w:t>
      </w:r>
      <w:r>
        <w:rPr>
          <w:rFonts w:ascii="Calibri" w:hAnsi="Calibri"/>
          <w:color w:val="000000" w:themeColor="text1"/>
          <w:sz w:val="22"/>
          <w:szCs w:val="22"/>
        </w:rPr>
        <w:t xml:space="preserve">Guidelines for baseline and field measurement </w:t>
      </w:r>
      <w:r w:rsidR="00185ED0" w:rsidRPr="00396174">
        <w:rPr>
          <w:rFonts w:ascii="Calibri" w:hAnsi="Calibri"/>
          <w:color w:val="000000" w:themeColor="text1"/>
          <w:sz w:val="22"/>
          <w:szCs w:val="22"/>
          <w:highlight w:val="yellow"/>
        </w:rPr>
        <w:t>[Under Review / To follow]</w:t>
      </w:r>
    </w:p>
    <w:sectPr w:rsidR="00F46D9B" w:rsidRPr="00223D09" w:rsidSect="00363D31">
      <w:headerReference w:type="default" r:id="rId15"/>
      <w:footerReference w:type="even" r:id="rId16"/>
      <w:footerReference w:type="default" r:id="rId17"/>
      <w:pgSz w:w="11900" w:h="16840"/>
      <w:pgMar w:top="1224" w:right="1080" w:bottom="1620" w:left="108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0F883" w14:textId="77777777" w:rsidR="000C07C3" w:rsidRDefault="000C07C3" w:rsidP="002A3A72">
      <w:r>
        <w:separator/>
      </w:r>
    </w:p>
  </w:endnote>
  <w:endnote w:type="continuationSeparator" w:id="0">
    <w:p w14:paraId="072DEFAA" w14:textId="77777777" w:rsidR="000C07C3" w:rsidRDefault="000C07C3" w:rsidP="002A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TimesNewRoman">
    <w:altName w:val="ＭＳ 明朝"/>
    <w:panose1 w:val="00000000000000000000"/>
    <w:charset w:val="80"/>
    <w:family w:val="auto"/>
    <w:notTrueType/>
    <w:pitch w:val="default"/>
    <w:sig w:usb0="00000003" w:usb1="08070000" w:usb2="00000010" w:usb3="00000000" w:csb0="0002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29A65" w14:textId="77777777" w:rsidR="000C07C3" w:rsidRDefault="000C07C3" w:rsidP="002A3A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A04B6" w14:textId="77777777" w:rsidR="000C07C3" w:rsidRDefault="000C07C3" w:rsidP="002A3A7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DAD4A" w14:textId="77777777" w:rsidR="000C07C3" w:rsidRPr="008B530B" w:rsidRDefault="000C07C3" w:rsidP="002A3A72">
    <w:pPr>
      <w:pStyle w:val="Footer"/>
      <w:framePr w:wrap="around" w:vAnchor="text" w:hAnchor="margin" w:xAlign="right" w:y="1"/>
      <w:rPr>
        <w:rStyle w:val="PageNumber"/>
        <w:sz w:val="20"/>
        <w:szCs w:val="20"/>
      </w:rPr>
    </w:pPr>
    <w:r w:rsidRPr="008B530B">
      <w:rPr>
        <w:rStyle w:val="PageNumber"/>
        <w:sz w:val="20"/>
        <w:szCs w:val="20"/>
      </w:rPr>
      <w:fldChar w:fldCharType="begin"/>
    </w:r>
    <w:r w:rsidRPr="008B530B">
      <w:rPr>
        <w:rStyle w:val="PageNumber"/>
        <w:sz w:val="20"/>
        <w:szCs w:val="20"/>
      </w:rPr>
      <w:instrText xml:space="preserve">PAGE  </w:instrText>
    </w:r>
    <w:r w:rsidRPr="008B530B">
      <w:rPr>
        <w:rStyle w:val="PageNumber"/>
        <w:sz w:val="20"/>
        <w:szCs w:val="20"/>
      </w:rPr>
      <w:fldChar w:fldCharType="separate"/>
    </w:r>
    <w:r w:rsidR="004D02E2">
      <w:rPr>
        <w:rStyle w:val="PageNumber"/>
        <w:noProof/>
        <w:sz w:val="20"/>
        <w:szCs w:val="20"/>
      </w:rPr>
      <w:t>1</w:t>
    </w:r>
    <w:r w:rsidRPr="008B530B">
      <w:rPr>
        <w:rStyle w:val="PageNumber"/>
        <w:sz w:val="20"/>
        <w:szCs w:val="20"/>
      </w:rPr>
      <w:fldChar w:fldCharType="end"/>
    </w:r>
  </w:p>
  <w:p w14:paraId="5FDDE046" w14:textId="77777777" w:rsidR="000C07C3" w:rsidRDefault="000C07C3" w:rsidP="002A3A72">
    <w:pPr>
      <w:pStyle w:val="Footer"/>
      <w:ind w:right="360"/>
    </w:pPr>
    <w:r>
      <w:rPr>
        <w:noProof/>
      </w:rPr>
      <w:drawing>
        <wp:inline distT="0" distB="0" distL="0" distR="0" wp14:anchorId="32CE3C1D" wp14:editId="21B405C1">
          <wp:extent cx="5929096" cy="463973"/>
          <wp:effectExtent l="0" t="0" r="0" b="0"/>
          <wp:docPr id="29"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8961" cy="467093"/>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B2901" w14:textId="77777777" w:rsidR="000C07C3" w:rsidRDefault="000C07C3" w:rsidP="002A3A72">
      <w:r>
        <w:separator/>
      </w:r>
    </w:p>
  </w:footnote>
  <w:footnote w:type="continuationSeparator" w:id="0">
    <w:p w14:paraId="2A474D1A" w14:textId="77777777" w:rsidR="000C07C3" w:rsidRDefault="000C07C3" w:rsidP="002A3A72">
      <w:r>
        <w:continuationSeparator/>
      </w:r>
    </w:p>
  </w:footnote>
  <w:footnote w:id="1">
    <w:p w14:paraId="7D52171A" w14:textId="128996D8" w:rsidR="000C07C3" w:rsidRPr="002D3DE9" w:rsidRDefault="000C07C3" w:rsidP="00AF36A1">
      <w:pPr>
        <w:pStyle w:val="FootnoteText"/>
        <w:rPr>
          <w:sz w:val="16"/>
          <w:szCs w:val="16"/>
        </w:rPr>
      </w:pPr>
      <w:r w:rsidRPr="002D3DE9">
        <w:rPr>
          <w:rStyle w:val="FootnoteReference"/>
          <w:sz w:val="16"/>
          <w:szCs w:val="16"/>
        </w:rPr>
        <w:footnoteRef/>
      </w:r>
      <w:r w:rsidRPr="002D3DE9">
        <w:rPr>
          <w:sz w:val="16"/>
          <w:szCs w:val="16"/>
        </w:rPr>
        <w:t xml:space="preserve"> The project boundary is to be the physical, geographical site of the baseline, and the proposed cookstoves project and fuel collection area. The target area can be a single country or across multiple adjacent countries in a single sub-region where usage of the considered baseline cookstove is found to be prevalent and uniform across the political boundary. The target area is defined as the outer limit to the project boundary in which the project has a target population.</w:t>
      </w:r>
    </w:p>
    <w:p w14:paraId="514D4990" w14:textId="77777777" w:rsidR="000C07C3" w:rsidRDefault="000C07C3">
      <w:pPr>
        <w:pStyle w:val="FootnoteText"/>
      </w:pPr>
    </w:p>
  </w:footnote>
  <w:footnote w:id="2">
    <w:p w14:paraId="13D2AC15" w14:textId="1F3DA5C4" w:rsidR="000C07C3" w:rsidRPr="009E3ED1" w:rsidRDefault="000C07C3">
      <w:pPr>
        <w:pStyle w:val="FootnoteText"/>
        <w:rPr>
          <w:i/>
        </w:rPr>
      </w:pPr>
      <w:r>
        <w:rPr>
          <w:rStyle w:val="FootnoteReference"/>
        </w:rPr>
        <w:footnoteRef/>
      </w:r>
      <w:r>
        <w:t xml:space="preserve"> IPCC, 2013, Table 8.SM.16, Metric to support Figures, Chapter 8 Anthropogenic and Natural Radiative Forcing, </w:t>
      </w:r>
      <w:r w:rsidRPr="009E3ED1">
        <w:rPr>
          <w:i/>
        </w:rPr>
        <w:t>Climate Change 2013: The Physical Science Basis</w:t>
      </w:r>
    </w:p>
  </w:footnote>
  <w:footnote w:id="3">
    <w:p w14:paraId="2000C2DB" w14:textId="5892B739" w:rsidR="000C07C3" w:rsidRDefault="000C07C3">
      <w:pPr>
        <w:pStyle w:val="FootnoteText"/>
      </w:pPr>
      <w:r>
        <w:rPr>
          <w:rStyle w:val="FootnoteReference"/>
        </w:rPr>
        <w:footnoteRef/>
      </w:r>
      <w:r>
        <w:t xml:space="preserve"> </w:t>
      </w:r>
      <w:r w:rsidRPr="00C8685B">
        <w:t>The PM emission factor agrees well with the sum of organic matter (OM) and Black Carbon (BC) emission factor</w:t>
      </w:r>
      <w:r>
        <w:t>s, where</w:t>
      </w:r>
      <w:r w:rsidRPr="00C8685B">
        <w:t xml:space="preserve"> organic matter represents organic carbon and associated elements. </w:t>
      </w:r>
      <w:r>
        <w:t>For fuelwood t</w:t>
      </w:r>
      <w:r w:rsidRPr="00C8685B">
        <w:t>ypical OM to OC ratio varie</w:t>
      </w:r>
      <w:r>
        <w:t xml:space="preserve">s between 1.5 and 2.1. An average value i.e., 1.8 of this range is applied here. For details please refer to </w:t>
      </w:r>
    </w:p>
    <w:p w14:paraId="690B92C7" w14:textId="3802526D" w:rsidR="000C07C3" w:rsidRDefault="000C07C3" w:rsidP="00C8685B">
      <w:pPr>
        <w:pStyle w:val="FootnoteText"/>
        <w:numPr>
          <w:ilvl w:val="0"/>
          <w:numId w:val="31"/>
        </w:numPr>
        <w:ind w:left="540" w:hanging="180"/>
        <w:rPr>
          <w:szCs w:val="20"/>
        </w:rPr>
      </w:pPr>
      <w:r w:rsidRPr="00104D9E">
        <w:rPr>
          <w:szCs w:val="20"/>
        </w:rPr>
        <w:t>Roden CA, Bond TC, Conway S, Benjamin A, Pinel O (2006) Emission factors and real-time optical properties of particles emitted from traditional wood burning cookstoves. Environmental Science &amp; Technology 40: 6750-675</w:t>
      </w:r>
    </w:p>
    <w:p w14:paraId="003A1557" w14:textId="77777777" w:rsidR="000C07C3" w:rsidRDefault="000C07C3" w:rsidP="00C8685B">
      <w:pPr>
        <w:pStyle w:val="FootnoteText"/>
        <w:numPr>
          <w:ilvl w:val="0"/>
          <w:numId w:val="31"/>
        </w:numPr>
        <w:ind w:left="540" w:hanging="180"/>
      </w:pPr>
      <w:r w:rsidRPr="00104D9E">
        <w:t>MacCarty N, Ogle D, Still D, Bond T, Roden C (2008) A laboratory comparison of the global warming impact of five major types of biomass cooking stoves. Energy for Sustainable Development 12: 56-65</w:t>
      </w:r>
    </w:p>
    <w:p w14:paraId="6FDCAF32" w14:textId="00850E89" w:rsidR="000C07C3" w:rsidRDefault="000C07C3" w:rsidP="00C8685B">
      <w:pPr>
        <w:pStyle w:val="FootnoteText"/>
        <w:numPr>
          <w:ilvl w:val="0"/>
          <w:numId w:val="31"/>
        </w:numPr>
        <w:ind w:left="540" w:hanging="180"/>
        <w:rPr>
          <w:szCs w:val="20"/>
        </w:rPr>
      </w:pPr>
      <w:r w:rsidRPr="00E15171">
        <w:t xml:space="preserve">Johnson M, Bond TC, Lam N, Weyant C, Chen W, Ellis J, Modi V, Joshi Sandeep, </w:t>
      </w:r>
      <w:r>
        <w:t xml:space="preserve">Yagnaraman M, Pennise D (2011); </w:t>
      </w:r>
      <w:r w:rsidRPr="00E15171">
        <w:t>In-Home Assessment</w:t>
      </w:r>
      <w:r>
        <w:t xml:space="preserve"> of Greenhouse Gas and Aerosol </w:t>
      </w:r>
      <w:r w:rsidRPr="00E15171">
        <w:t>Emissions from Biomass</w:t>
      </w:r>
      <w:r>
        <w:t xml:space="preserve"> Cookstoves in Developing</w:t>
      </w:r>
      <w:r w:rsidRPr="00E15171">
        <w:t xml:space="preserve"> Countries.</w:t>
      </w:r>
      <w:r>
        <w:t xml:space="preserve"> USAID, 2011</w:t>
      </w:r>
    </w:p>
    <w:p w14:paraId="4988F6A0" w14:textId="77777777" w:rsidR="000C07C3" w:rsidRDefault="000C07C3">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C9260" w14:textId="3376F777" w:rsidR="000C07C3" w:rsidRPr="00736F11" w:rsidRDefault="000C07C3" w:rsidP="00736F11">
    <w:pPr>
      <w:pStyle w:val="Header"/>
      <w:tabs>
        <w:tab w:val="clear" w:pos="8640"/>
        <w:tab w:val="right" w:pos="9720"/>
      </w:tabs>
      <w:rPr>
        <w:rFonts w:ascii="Calibri" w:hAnsi="Calibri"/>
      </w:rPr>
    </w:pPr>
    <w:r>
      <w:rPr>
        <w:noProof/>
      </w:rPr>
      <w:drawing>
        <wp:inline distT="0" distB="0" distL="0" distR="0" wp14:anchorId="4B50013F" wp14:editId="574CA7CD">
          <wp:extent cx="1828800" cy="254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254000"/>
                  </a:xfrm>
                  <a:prstGeom prst="rect">
                    <a:avLst/>
                  </a:prstGeom>
                  <a:noFill/>
                  <a:ln>
                    <a:noFill/>
                  </a:ln>
                </pic:spPr>
              </pic:pic>
            </a:graphicData>
          </a:graphic>
        </wp:inline>
      </w:drawing>
    </w:r>
    <w:r>
      <w:rPr>
        <w:rFonts w:ascii="Calibri" w:hAnsi="Calibri"/>
        <w:sz w:val="28"/>
        <w:szCs w:val="28"/>
      </w:rPr>
      <w:tab/>
    </w:r>
    <w:r>
      <w:rPr>
        <w:rFonts w:ascii="Calibri" w:hAnsi="Calibri"/>
        <w:sz w:val="28"/>
        <w:szCs w:val="28"/>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3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2576A5"/>
    <w:multiLevelType w:val="hybridMultilevel"/>
    <w:tmpl w:val="EE0E5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F3D99"/>
    <w:multiLevelType w:val="hybridMultilevel"/>
    <w:tmpl w:val="019AA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F3F38"/>
    <w:multiLevelType w:val="hybridMultilevel"/>
    <w:tmpl w:val="FCA0221E"/>
    <w:lvl w:ilvl="0" w:tplc="FDD8F3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2F0865"/>
    <w:multiLevelType w:val="hybridMultilevel"/>
    <w:tmpl w:val="E522FE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8A10627"/>
    <w:multiLevelType w:val="hybridMultilevel"/>
    <w:tmpl w:val="40B26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006AA"/>
    <w:multiLevelType w:val="multilevel"/>
    <w:tmpl w:val="A078C9B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C822E6"/>
    <w:multiLevelType w:val="hybridMultilevel"/>
    <w:tmpl w:val="2A4299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F227E8"/>
    <w:multiLevelType w:val="hybridMultilevel"/>
    <w:tmpl w:val="2D86BC6A"/>
    <w:lvl w:ilvl="0" w:tplc="2F1E078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273570"/>
    <w:multiLevelType w:val="hybridMultilevel"/>
    <w:tmpl w:val="9FE0E744"/>
    <w:lvl w:ilvl="0" w:tplc="D6DC7818">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061D9A"/>
    <w:multiLevelType w:val="hybridMultilevel"/>
    <w:tmpl w:val="A978F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C07790"/>
    <w:multiLevelType w:val="hybridMultilevel"/>
    <w:tmpl w:val="1D12A6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2A5209"/>
    <w:multiLevelType w:val="hybridMultilevel"/>
    <w:tmpl w:val="B1C43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ED15BE"/>
    <w:multiLevelType w:val="hybridMultilevel"/>
    <w:tmpl w:val="DA3CC558"/>
    <w:lvl w:ilvl="0" w:tplc="409C0F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EE43FC"/>
    <w:multiLevelType w:val="hybridMultilevel"/>
    <w:tmpl w:val="DFE4C6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562746"/>
    <w:multiLevelType w:val="hybridMultilevel"/>
    <w:tmpl w:val="2B86F7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202550"/>
    <w:multiLevelType w:val="hybridMultilevel"/>
    <w:tmpl w:val="DA3CC558"/>
    <w:lvl w:ilvl="0" w:tplc="409C0F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935AA8"/>
    <w:multiLevelType w:val="hybridMultilevel"/>
    <w:tmpl w:val="6E785DBA"/>
    <w:lvl w:ilvl="0" w:tplc="945C0C12">
      <w:start w:val="242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A9141B"/>
    <w:multiLevelType w:val="hybridMultilevel"/>
    <w:tmpl w:val="DDEC2BEC"/>
    <w:lvl w:ilvl="0" w:tplc="77FA46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6430E8"/>
    <w:multiLevelType w:val="hybridMultilevel"/>
    <w:tmpl w:val="C4C41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B909A7"/>
    <w:multiLevelType w:val="hybridMultilevel"/>
    <w:tmpl w:val="393077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D11F53"/>
    <w:multiLevelType w:val="hybridMultilevel"/>
    <w:tmpl w:val="BE0A3B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734F9B"/>
    <w:multiLevelType w:val="multilevel"/>
    <w:tmpl w:val="4F642D4E"/>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5CE92688"/>
    <w:multiLevelType w:val="hybridMultilevel"/>
    <w:tmpl w:val="6C38301A"/>
    <w:lvl w:ilvl="0" w:tplc="471A0558">
      <w:start w:val="1"/>
      <w:numFmt w:val="lowerLetter"/>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4">
    <w:nsid w:val="5CF55D66"/>
    <w:multiLevelType w:val="hybridMultilevel"/>
    <w:tmpl w:val="837C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AF062C"/>
    <w:multiLevelType w:val="hybridMultilevel"/>
    <w:tmpl w:val="18E6A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2C49A2"/>
    <w:multiLevelType w:val="hybridMultilevel"/>
    <w:tmpl w:val="B2004F00"/>
    <w:lvl w:ilvl="0" w:tplc="08F4FBBA">
      <w:start w:val="4"/>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7260D1"/>
    <w:multiLevelType w:val="hybridMultilevel"/>
    <w:tmpl w:val="DB9216E0"/>
    <w:lvl w:ilvl="0" w:tplc="B63233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62A256A"/>
    <w:multiLevelType w:val="multilevel"/>
    <w:tmpl w:val="DFE4C67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815404C"/>
    <w:multiLevelType w:val="hybridMultilevel"/>
    <w:tmpl w:val="E2CA1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F33784"/>
    <w:multiLevelType w:val="hybridMultilevel"/>
    <w:tmpl w:val="EB863C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044401A"/>
    <w:multiLevelType w:val="hybridMultilevel"/>
    <w:tmpl w:val="BFFCA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A50CB5"/>
    <w:multiLevelType w:val="hybridMultilevel"/>
    <w:tmpl w:val="40B26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8E3781"/>
    <w:multiLevelType w:val="hybridMultilevel"/>
    <w:tmpl w:val="15EA0E5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22"/>
  </w:num>
  <w:num w:numId="2">
    <w:abstractNumId w:val="24"/>
  </w:num>
  <w:num w:numId="3">
    <w:abstractNumId w:val="23"/>
  </w:num>
  <w:num w:numId="4">
    <w:abstractNumId w:val="12"/>
  </w:num>
  <w:num w:numId="5">
    <w:abstractNumId w:val="25"/>
  </w:num>
  <w:num w:numId="6">
    <w:abstractNumId w:val="21"/>
  </w:num>
  <w:num w:numId="7">
    <w:abstractNumId w:val="9"/>
  </w:num>
  <w:num w:numId="8">
    <w:abstractNumId w:val="3"/>
  </w:num>
  <w:num w:numId="9">
    <w:abstractNumId w:val="6"/>
  </w:num>
  <w:num w:numId="10">
    <w:abstractNumId w:val="0"/>
  </w:num>
  <w:num w:numId="11">
    <w:abstractNumId w:val="2"/>
  </w:num>
  <w:num w:numId="12">
    <w:abstractNumId w:val="27"/>
  </w:num>
  <w:num w:numId="13">
    <w:abstractNumId w:val="20"/>
  </w:num>
  <w:num w:numId="14">
    <w:abstractNumId w:val="29"/>
  </w:num>
  <w:num w:numId="15">
    <w:abstractNumId w:val="14"/>
  </w:num>
  <w:num w:numId="16">
    <w:abstractNumId w:val="28"/>
  </w:num>
  <w:num w:numId="17">
    <w:abstractNumId w:val="7"/>
  </w:num>
  <w:num w:numId="18">
    <w:abstractNumId w:val="19"/>
  </w:num>
  <w:num w:numId="19">
    <w:abstractNumId w:val="8"/>
  </w:num>
  <w:num w:numId="20">
    <w:abstractNumId w:val="30"/>
  </w:num>
  <w:num w:numId="21">
    <w:abstractNumId w:val="17"/>
  </w:num>
  <w:num w:numId="22">
    <w:abstractNumId w:val="18"/>
  </w:num>
  <w:num w:numId="23">
    <w:abstractNumId w:val="26"/>
  </w:num>
  <w:num w:numId="24">
    <w:abstractNumId w:val="4"/>
  </w:num>
  <w:num w:numId="25">
    <w:abstractNumId w:val="11"/>
  </w:num>
  <w:num w:numId="26">
    <w:abstractNumId w:val="5"/>
  </w:num>
  <w:num w:numId="27">
    <w:abstractNumId w:val="32"/>
  </w:num>
  <w:num w:numId="28">
    <w:abstractNumId w:val="33"/>
  </w:num>
  <w:num w:numId="29">
    <w:abstractNumId w:val="16"/>
  </w:num>
  <w:num w:numId="30">
    <w:abstractNumId w:val="13"/>
  </w:num>
  <w:num w:numId="31">
    <w:abstractNumId w:val="15"/>
  </w:num>
  <w:num w:numId="32">
    <w:abstractNumId w:val="10"/>
  </w:num>
  <w:num w:numId="33">
    <w:abstractNumId w:val="3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trackRevision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7B4"/>
    <w:rsid w:val="0000013C"/>
    <w:rsid w:val="0000140B"/>
    <w:rsid w:val="00004F09"/>
    <w:rsid w:val="000066EC"/>
    <w:rsid w:val="00006A2D"/>
    <w:rsid w:val="00006F5E"/>
    <w:rsid w:val="00011609"/>
    <w:rsid w:val="00013D7E"/>
    <w:rsid w:val="00014421"/>
    <w:rsid w:val="0001513B"/>
    <w:rsid w:val="0002080F"/>
    <w:rsid w:val="000211F9"/>
    <w:rsid w:val="000244F6"/>
    <w:rsid w:val="000251C8"/>
    <w:rsid w:val="000342D0"/>
    <w:rsid w:val="00037EB3"/>
    <w:rsid w:val="00042897"/>
    <w:rsid w:val="0004567B"/>
    <w:rsid w:val="0004581D"/>
    <w:rsid w:val="0005102C"/>
    <w:rsid w:val="000618A5"/>
    <w:rsid w:val="00067077"/>
    <w:rsid w:val="000676C7"/>
    <w:rsid w:val="000726E0"/>
    <w:rsid w:val="00073DD5"/>
    <w:rsid w:val="000753AA"/>
    <w:rsid w:val="00076119"/>
    <w:rsid w:val="000817E8"/>
    <w:rsid w:val="00082144"/>
    <w:rsid w:val="00084851"/>
    <w:rsid w:val="00091743"/>
    <w:rsid w:val="000937CC"/>
    <w:rsid w:val="00095EBA"/>
    <w:rsid w:val="000A59E1"/>
    <w:rsid w:val="000A6BDB"/>
    <w:rsid w:val="000B427A"/>
    <w:rsid w:val="000B4C84"/>
    <w:rsid w:val="000B5679"/>
    <w:rsid w:val="000C07C3"/>
    <w:rsid w:val="000C5232"/>
    <w:rsid w:val="000D2B0E"/>
    <w:rsid w:val="000D4724"/>
    <w:rsid w:val="000D4FDE"/>
    <w:rsid w:val="000E7782"/>
    <w:rsid w:val="000F5FA7"/>
    <w:rsid w:val="000F72EE"/>
    <w:rsid w:val="001109A8"/>
    <w:rsid w:val="00110A1E"/>
    <w:rsid w:val="00110D46"/>
    <w:rsid w:val="001117C9"/>
    <w:rsid w:val="001150D4"/>
    <w:rsid w:val="00115E1D"/>
    <w:rsid w:val="001160A9"/>
    <w:rsid w:val="00117261"/>
    <w:rsid w:val="00126B18"/>
    <w:rsid w:val="00126B21"/>
    <w:rsid w:val="0013443C"/>
    <w:rsid w:val="00135970"/>
    <w:rsid w:val="001406F9"/>
    <w:rsid w:val="00142F9F"/>
    <w:rsid w:val="0014312D"/>
    <w:rsid w:val="001467EA"/>
    <w:rsid w:val="00147FEC"/>
    <w:rsid w:val="00153E6F"/>
    <w:rsid w:val="00160BF5"/>
    <w:rsid w:val="00167667"/>
    <w:rsid w:val="00176EB4"/>
    <w:rsid w:val="001770EA"/>
    <w:rsid w:val="00181401"/>
    <w:rsid w:val="00184638"/>
    <w:rsid w:val="001851CC"/>
    <w:rsid w:val="00185ED0"/>
    <w:rsid w:val="001968BB"/>
    <w:rsid w:val="001A0FE9"/>
    <w:rsid w:val="001A23A5"/>
    <w:rsid w:val="001A51AB"/>
    <w:rsid w:val="001A6D0A"/>
    <w:rsid w:val="001B6967"/>
    <w:rsid w:val="001C6844"/>
    <w:rsid w:val="001C6EF0"/>
    <w:rsid w:val="001D16CD"/>
    <w:rsid w:val="001D30C7"/>
    <w:rsid w:val="001D3B5C"/>
    <w:rsid w:val="001E106D"/>
    <w:rsid w:val="001E1D0D"/>
    <w:rsid w:val="001E30BC"/>
    <w:rsid w:val="001E4AF9"/>
    <w:rsid w:val="001F3FF2"/>
    <w:rsid w:val="001F47F4"/>
    <w:rsid w:val="001F74B4"/>
    <w:rsid w:val="00217607"/>
    <w:rsid w:val="00217852"/>
    <w:rsid w:val="002203B6"/>
    <w:rsid w:val="00223D09"/>
    <w:rsid w:val="00226D9C"/>
    <w:rsid w:val="00231BA0"/>
    <w:rsid w:val="002322EC"/>
    <w:rsid w:val="00233764"/>
    <w:rsid w:val="00237EAA"/>
    <w:rsid w:val="00240022"/>
    <w:rsid w:val="002408F1"/>
    <w:rsid w:val="00246193"/>
    <w:rsid w:val="00247AD2"/>
    <w:rsid w:val="00247F77"/>
    <w:rsid w:val="002502B0"/>
    <w:rsid w:val="00261DC3"/>
    <w:rsid w:val="002635C1"/>
    <w:rsid w:val="00267F64"/>
    <w:rsid w:val="00270DAB"/>
    <w:rsid w:val="0028501B"/>
    <w:rsid w:val="00285EA4"/>
    <w:rsid w:val="00287E23"/>
    <w:rsid w:val="00290740"/>
    <w:rsid w:val="00292DE4"/>
    <w:rsid w:val="002A0CDA"/>
    <w:rsid w:val="002A0F9C"/>
    <w:rsid w:val="002A3A72"/>
    <w:rsid w:val="002B0F7C"/>
    <w:rsid w:val="002B1840"/>
    <w:rsid w:val="002B316A"/>
    <w:rsid w:val="002B38C6"/>
    <w:rsid w:val="002B7488"/>
    <w:rsid w:val="002C078B"/>
    <w:rsid w:val="002D1332"/>
    <w:rsid w:val="002D3DE9"/>
    <w:rsid w:val="002D6A3C"/>
    <w:rsid w:val="002E027A"/>
    <w:rsid w:val="002E0D96"/>
    <w:rsid w:val="002E343C"/>
    <w:rsid w:val="002E7BBC"/>
    <w:rsid w:val="002F425D"/>
    <w:rsid w:val="003005AD"/>
    <w:rsid w:val="00300626"/>
    <w:rsid w:val="00301381"/>
    <w:rsid w:val="003022E9"/>
    <w:rsid w:val="003024F2"/>
    <w:rsid w:val="00303F8A"/>
    <w:rsid w:val="00304354"/>
    <w:rsid w:val="0030518B"/>
    <w:rsid w:val="003058EA"/>
    <w:rsid w:val="003102ED"/>
    <w:rsid w:val="00314A5B"/>
    <w:rsid w:val="00314CFE"/>
    <w:rsid w:val="003168E4"/>
    <w:rsid w:val="00316E04"/>
    <w:rsid w:val="00320466"/>
    <w:rsid w:val="00322245"/>
    <w:rsid w:val="00326A04"/>
    <w:rsid w:val="00335209"/>
    <w:rsid w:val="00335E96"/>
    <w:rsid w:val="00336436"/>
    <w:rsid w:val="003408C8"/>
    <w:rsid w:val="0034141F"/>
    <w:rsid w:val="0034410B"/>
    <w:rsid w:val="00346187"/>
    <w:rsid w:val="0034739A"/>
    <w:rsid w:val="0035107E"/>
    <w:rsid w:val="003519FD"/>
    <w:rsid w:val="00354101"/>
    <w:rsid w:val="0035562D"/>
    <w:rsid w:val="00360934"/>
    <w:rsid w:val="00363D31"/>
    <w:rsid w:val="003648D3"/>
    <w:rsid w:val="003663B1"/>
    <w:rsid w:val="00366D27"/>
    <w:rsid w:val="00385D4D"/>
    <w:rsid w:val="00386CDB"/>
    <w:rsid w:val="00387118"/>
    <w:rsid w:val="003A2A7F"/>
    <w:rsid w:val="003B42C9"/>
    <w:rsid w:val="003B5FCE"/>
    <w:rsid w:val="003B7FF3"/>
    <w:rsid w:val="003C28E9"/>
    <w:rsid w:val="003C78E8"/>
    <w:rsid w:val="003D0AB3"/>
    <w:rsid w:val="003D1011"/>
    <w:rsid w:val="003D7532"/>
    <w:rsid w:val="003E242B"/>
    <w:rsid w:val="003E3A8C"/>
    <w:rsid w:val="003F117C"/>
    <w:rsid w:val="003F22BB"/>
    <w:rsid w:val="003F59D9"/>
    <w:rsid w:val="003F7A23"/>
    <w:rsid w:val="0040023A"/>
    <w:rsid w:val="0040211A"/>
    <w:rsid w:val="00410DC9"/>
    <w:rsid w:val="00412C18"/>
    <w:rsid w:val="0041708A"/>
    <w:rsid w:val="00417183"/>
    <w:rsid w:val="00425284"/>
    <w:rsid w:val="00425D77"/>
    <w:rsid w:val="00431ADC"/>
    <w:rsid w:val="00433F93"/>
    <w:rsid w:val="00440D5B"/>
    <w:rsid w:val="00450458"/>
    <w:rsid w:val="0046252B"/>
    <w:rsid w:val="0047122E"/>
    <w:rsid w:val="00471F15"/>
    <w:rsid w:val="004739B8"/>
    <w:rsid w:val="00477FC6"/>
    <w:rsid w:val="004808EB"/>
    <w:rsid w:val="00481713"/>
    <w:rsid w:val="00481959"/>
    <w:rsid w:val="0048304C"/>
    <w:rsid w:val="004926B9"/>
    <w:rsid w:val="00494801"/>
    <w:rsid w:val="00495B8E"/>
    <w:rsid w:val="004A224A"/>
    <w:rsid w:val="004A524D"/>
    <w:rsid w:val="004A60AE"/>
    <w:rsid w:val="004B440C"/>
    <w:rsid w:val="004C45D1"/>
    <w:rsid w:val="004C5D56"/>
    <w:rsid w:val="004C6BFB"/>
    <w:rsid w:val="004C6F0D"/>
    <w:rsid w:val="004D02E2"/>
    <w:rsid w:val="004D0756"/>
    <w:rsid w:val="004D1F44"/>
    <w:rsid w:val="004D28C5"/>
    <w:rsid w:val="004D6079"/>
    <w:rsid w:val="004D6C35"/>
    <w:rsid w:val="004D7BA6"/>
    <w:rsid w:val="004E1AED"/>
    <w:rsid w:val="004E1FCE"/>
    <w:rsid w:val="004E2502"/>
    <w:rsid w:val="004E27D2"/>
    <w:rsid w:val="004E3A17"/>
    <w:rsid w:val="004E6F30"/>
    <w:rsid w:val="004F3379"/>
    <w:rsid w:val="004F715F"/>
    <w:rsid w:val="005022DD"/>
    <w:rsid w:val="00506C9B"/>
    <w:rsid w:val="00506D78"/>
    <w:rsid w:val="0051104F"/>
    <w:rsid w:val="005340CE"/>
    <w:rsid w:val="00537F3D"/>
    <w:rsid w:val="005405DC"/>
    <w:rsid w:val="00540BA2"/>
    <w:rsid w:val="00541121"/>
    <w:rsid w:val="00541F7C"/>
    <w:rsid w:val="005461ED"/>
    <w:rsid w:val="00546910"/>
    <w:rsid w:val="005515F0"/>
    <w:rsid w:val="00553132"/>
    <w:rsid w:val="005548E9"/>
    <w:rsid w:val="00555CDA"/>
    <w:rsid w:val="00556863"/>
    <w:rsid w:val="00561E8A"/>
    <w:rsid w:val="00564FE9"/>
    <w:rsid w:val="00567258"/>
    <w:rsid w:val="0057018C"/>
    <w:rsid w:val="0057087E"/>
    <w:rsid w:val="005723EC"/>
    <w:rsid w:val="005759BC"/>
    <w:rsid w:val="00576253"/>
    <w:rsid w:val="00581948"/>
    <w:rsid w:val="0059148C"/>
    <w:rsid w:val="00592923"/>
    <w:rsid w:val="00592C26"/>
    <w:rsid w:val="005967D1"/>
    <w:rsid w:val="00596987"/>
    <w:rsid w:val="00597F56"/>
    <w:rsid w:val="005B0AB9"/>
    <w:rsid w:val="005B0F04"/>
    <w:rsid w:val="005B18F4"/>
    <w:rsid w:val="005B5268"/>
    <w:rsid w:val="005C0513"/>
    <w:rsid w:val="005C3E06"/>
    <w:rsid w:val="005D6C4B"/>
    <w:rsid w:val="005D6E03"/>
    <w:rsid w:val="005E020F"/>
    <w:rsid w:val="005E0FB0"/>
    <w:rsid w:val="005E2DAA"/>
    <w:rsid w:val="005E3144"/>
    <w:rsid w:val="005E6F3A"/>
    <w:rsid w:val="005F33C4"/>
    <w:rsid w:val="006015D5"/>
    <w:rsid w:val="00604534"/>
    <w:rsid w:val="0060791A"/>
    <w:rsid w:val="006149E6"/>
    <w:rsid w:val="00621D93"/>
    <w:rsid w:val="00633217"/>
    <w:rsid w:val="00635782"/>
    <w:rsid w:val="00637D9E"/>
    <w:rsid w:val="00642580"/>
    <w:rsid w:val="00643780"/>
    <w:rsid w:val="00653A8A"/>
    <w:rsid w:val="0065548B"/>
    <w:rsid w:val="0065624A"/>
    <w:rsid w:val="00665722"/>
    <w:rsid w:val="006705B7"/>
    <w:rsid w:val="00672CEB"/>
    <w:rsid w:val="00673FB5"/>
    <w:rsid w:val="00676C9C"/>
    <w:rsid w:val="00677C4F"/>
    <w:rsid w:val="00682357"/>
    <w:rsid w:val="00690B12"/>
    <w:rsid w:val="006A3A8D"/>
    <w:rsid w:val="006B413E"/>
    <w:rsid w:val="006B6F50"/>
    <w:rsid w:val="006B70D2"/>
    <w:rsid w:val="006C14F1"/>
    <w:rsid w:val="006C2B69"/>
    <w:rsid w:val="006C4479"/>
    <w:rsid w:val="006D21A5"/>
    <w:rsid w:val="006D250E"/>
    <w:rsid w:val="006D4E43"/>
    <w:rsid w:val="006E0E7E"/>
    <w:rsid w:val="006E1EA0"/>
    <w:rsid w:val="006E3E05"/>
    <w:rsid w:val="006E411C"/>
    <w:rsid w:val="006E4A25"/>
    <w:rsid w:val="006F2E47"/>
    <w:rsid w:val="006F6FA1"/>
    <w:rsid w:val="00701341"/>
    <w:rsid w:val="00704F39"/>
    <w:rsid w:val="00706ADC"/>
    <w:rsid w:val="00711C9C"/>
    <w:rsid w:val="007205F7"/>
    <w:rsid w:val="00722950"/>
    <w:rsid w:val="007234E2"/>
    <w:rsid w:val="007276A2"/>
    <w:rsid w:val="00727A3E"/>
    <w:rsid w:val="007350BC"/>
    <w:rsid w:val="00735282"/>
    <w:rsid w:val="00735EDD"/>
    <w:rsid w:val="0073670D"/>
    <w:rsid w:val="00736F11"/>
    <w:rsid w:val="00741ABF"/>
    <w:rsid w:val="007436FA"/>
    <w:rsid w:val="007517C2"/>
    <w:rsid w:val="00760E22"/>
    <w:rsid w:val="007619B3"/>
    <w:rsid w:val="00761BCF"/>
    <w:rsid w:val="00764A55"/>
    <w:rsid w:val="00774203"/>
    <w:rsid w:val="00774EE2"/>
    <w:rsid w:val="00775B9A"/>
    <w:rsid w:val="0078367D"/>
    <w:rsid w:val="00783757"/>
    <w:rsid w:val="0078681A"/>
    <w:rsid w:val="00787B9C"/>
    <w:rsid w:val="00790483"/>
    <w:rsid w:val="007A1833"/>
    <w:rsid w:val="007A2A19"/>
    <w:rsid w:val="007B35D5"/>
    <w:rsid w:val="007B66EE"/>
    <w:rsid w:val="007C2E8F"/>
    <w:rsid w:val="007C6365"/>
    <w:rsid w:val="007D578E"/>
    <w:rsid w:val="007E0B5F"/>
    <w:rsid w:val="007E3574"/>
    <w:rsid w:val="007E40E3"/>
    <w:rsid w:val="007E7037"/>
    <w:rsid w:val="007F24ED"/>
    <w:rsid w:val="007F3488"/>
    <w:rsid w:val="007F41D8"/>
    <w:rsid w:val="007F7E8D"/>
    <w:rsid w:val="00802E43"/>
    <w:rsid w:val="008055F8"/>
    <w:rsid w:val="00806FC5"/>
    <w:rsid w:val="0081041C"/>
    <w:rsid w:val="0081616F"/>
    <w:rsid w:val="00820D35"/>
    <w:rsid w:val="00820E49"/>
    <w:rsid w:val="008217CE"/>
    <w:rsid w:val="00830520"/>
    <w:rsid w:val="00831CAE"/>
    <w:rsid w:val="008326DA"/>
    <w:rsid w:val="00832F5D"/>
    <w:rsid w:val="00833487"/>
    <w:rsid w:val="008456CA"/>
    <w:rsid w:val="00846C7B"/>
    <w:rsid w:val="00847B40"/>
    <w:rsid w:val="00850BA2"/>
    <w:rsid w:val="008553E0"/>
    <w:rsid w:val="008629CE"/>
    <w:rsid w:val="008648F5"/>
    <w:rsid w:val="00865C3F"/>
    <w:rsid w:val="00867D32"/>
    <w:rsid w:val="00872CA9"/>
    <w:rsid w:val="00876D76"/>
    <w:rsid w:val="00880163"/>
    <w:rsid w:val="00880EF6"/>
    <w:rsid w:val="00882186"/>
    <w:rsid w:val="008841CE"/>
    <w:rsid w:val="0089037E"/>
    <w:rsid w:val="00892153"/>
    <w:rsid w:val="00894E26"/>
    <w:rsid w:val="008B0642"/>
    <w:rsid w:val="008B1517"/>
    <w:rsid w:val="008B1A04"/>
    <w:rsid w:val="008B43C1"/>
    <w:rsid w:val="008B530B"/>
    <w:rsid w:val="008C0309"/>
    <w:rsid w:val="008C58F5"/>
    <w:rsid w:val="008C7FF1"/>
    <w:rsid w:val="008D230C"/>
    <w:rsid w:val="008D29D4"/>
    <w:rsid w:val="008D39C7"/>
    <w:rsid w:val="008D3A22"/>
    <w:rsid w:val="008D3D6D"/>
    <w:rsid w:val="008D40DC"/>
    <w:rsid w:val="008D5361"/>
    <w:rsid w:val="008D5ECC"/>
    <w:rsid w:val="008D752D"/>
    <w:rsid w:val="008E27F8"/>
    <w:rsid w:val="008E452C"/>
    <w:rsid w:val="008E5550"/>
    <w:rsid w:val="008E6683"/>
    <w:rsid w:val="008E6BA0"/>
    <w:rsid w:val="008F2240"/>
    <w:rsid w:val="0090127F"/>
    <w:rsid w:val="00902E94"/>
    <w:rsid w:val="00910DE4"/>
    <w:rsid w:val="009143FF"/>
    <w:rsid w:val="00916680"/>
    <w:rsid w:val="00917857"/>
    <w:rsid w:val="00917F1E"/>
    <w:rsid w:val="00920743"/>
    <w:rsid w:val="00921BA2"/>
    <w:rsid w:val="00921BBC"/>
    <w:rsid w:val="00923EBF"/>
    <w:rsid w:val="00924C85"/>
    <w:rsid w:val="00926281"/>
    <w:rsid w:val="00927AE9"/>
    <w:rsid w:val="009309CA"/>
    <w:rsid w:val="00930A2D"/>
    <w:rsid w:val="00931BAB"/>
    <w:rsid w:val="00932501"/>
    <w:rsid w:val="00932A37"/>
    <w:rsid w:val="009331BF"/>
    <w:rsid w:val="00934A74"/>
    <w:rsid w:val="00935BD7"/>
    <w:rsid w:val="009463E8"/>
    <w:rsid w:val="00947F94"/>
    <w:rsid w:val="00951A18"/>
    <w:rsid w:val="009544E8"/>
    <w:rsid w:val="0095481B"/>
    <w:rsid w:val="009662B8"/>
    <w:rsid w:val="00967EE1"/>
    <w:rsid w:val="009714C5"/>
    <w:rsid w:val="00975744"/>
    <w:rsid w:val="00981D16"/>
    <w:rsid w:val="009923C1"/>
    <w:rsid w:val="00992DA9"/>
    <w:rsid w:val="00993A15"/>
    <w:rsid w:val="00994D0F"/>
    <w:rsid w:val="009A182D"/>
    <w:rsid w:val="009A1930"/>
    <w:rsid w:val="009A2262"/>
    <w:rsid w:val="009A27BD"/>
    <w:rsid w:val="009A648D"/>
    <w:rsid w:val="009A6CD5"/>
    <w:rsid w:val="009B4559"/>
    <w:rsid w:val="009B4D95"/>
    <w:rsid w:val="009B7A41"/>
    <w:rsid w:val="009C3048"/>
    <w:rsid w:val="009C38AB"/>
    <w:rsid w:val="009C76B9"/>
    <w:rsid w:val="009C7B2E"/>
    <w:rsid w:val="009D055B"/>
    <w:rsid w:val="009D246D"/>
    <w:rsid w:val="009D6ED5"/>
    <w:rsid w:val="009D73CA"/>
    <w:rsid w:val="009E11B8"/>
    <w:rsid w:val="009E3ED1"/>
    <w:rsid w:val="009E4AE0"/>
    <w:rsid w:val="009E5110"/>
    <w:rsid w:val="009F162F"/>
    <w:rsid w:val="009F7F0A"/>
    <w:rsid w:val="009F7F84"/>
    <w:rsid w:val="00A00537"/>
    <w:rsid w:val="00A05CD0"/>
    <w:rsid w:val="00A05FAE"/>
    <w:rsid w:val="00A07F7D"/>
    <w:rsid w:val="00A120C8"/>
    <w:rsid w:val="00A172FF"/>
    <w:rsid w:val="00A202B1"/>
    <w:rsid w:val="00A20AEF"/>
    <w:rsid w:val="00A27BF6"/>
    <w:rsid w:val="00A405E5"/>
    <w:rsid w:val="00A43557"/>
    <w:rsid w:val="00A51150"/>
    <w:rsid w:val="00A53665"/>
    <w:rsid w:val="00A550F1"/>
    <w:rsid w:val="00A60161"/>
    <w:rsid w:val="00A612D1"/>
    <w:rsid w:val="00A638F8"/>
    <w:rsid w:val="00A70991"/>
    <w:rsid w:val="00A70E49"/>
    <w:rsid w:val="00A719C1"/>
    <w:rsid w:val="00A827F7"/>
    <w:rsid w:val="00A83D9D"/>
    <w:rsid w:val="00A84266"/>
    <w:rsid w:val="00A85BA5"/>
    <w:rsid w:val="00A865CA"/>
    <w:rsid w:val="00A91357"/>
    <w:rsid w:val="00A9380B"/>
    <w:rsid w:val="00A95465"/>
    <w:rsid w:val="00A96924"/>
    <w:rsid w:val="00AA0EBE"/>
    <w:rsid w:val="00AA1D02"/>
    <w:rsid w:val="00AA5FDA"/>
    <w:rsid w:val="00AA6617"/>
    <w:rsid w:val="00AA6755"/>
    <w:rsid w:val="00AC093B"/>
    <w:rsid w:val="00AC41E2"/>
    <w:rsid w:val="00AD2F05"/>
    <w:rsid w:val="00AD3162"/>
    <w:rsid w:val="00AD7611"/>
    <w:rsid w:val="00AE0F79"/>
    <w:rsid w:val="00AE1993"/>
    <w:rsid w:val="00AE5033"/>
    <w:rsid w:val="00AE7D11"/>
    <w:rsid w:val="00AF0609"/>
    <w:rsid w:val="00AF0703"/>
    <w:rsid w:val="00AF0F57"/>
    <w:rsid w:val="00AF18B0"/>
    <w:rsid w:val="00AF28BC"/>
    <w:rsid w:val="00AF29B2"/>
    <w:rsid w:val="00AF36A1"/>
    <w:rsid w:val="00AF7C49"/>
    <w:rsid w:val="00B00679"/>
    <w:rsid w:val="00B00E88"/>
    <w:rsid w:val="00B107D7"/>
    <w:rsid w:val="00B11C72"/>
    <w:rsid w:val="00B12C3D"/>
    <w:rsid w:val="00B135DF"/>
    <w:rsid w:val="00B178F0"/>
    <w:rsid w:val="00B21417"/>
    <w:rsid w:val="00B222D7"/>
    <w:rsid w:val="00B24D7A"/>
    <w:rsid w:val="00B26BAE"/>
    <w:rsid w:val="00B27B2C"/>
    <w:rsid w:val="00B322E9"/>
    <w:rsid w:val="00B32AE5"/>
    <w:rsid w:val="00B40696"/>
    <w:rsid w:val="00B411EB"/>
    <w:rsid w:val="00B4419C"/>
    <w:rsid w:val="00B44826"/>
    <w:rsid w:val="00B4728F"/>
    <w:rsid w:val="00B543B2"/>
    <w:rsid w:val="00B736F3"/>
    <w:rsid w:val="00B817CC"/>
    <w:rsid w:val="00B8318E"/>
    <w:rsid w:val="00B864DE"/>
    <w:rsid w:val="00B868DC"/>
    <w:rsid w:val="00B95457"/>
    <w:rsid w:val="00B974DC"/>
    <w:rsid w:val="00BA0C04"/>
    <w:rsid w:val="00BA4EB3"/>
    <w:rsid w:val="00BB03BA"/>
    <w:rsid w:val="00BB314E"/>
    <w:rsid w:val="00BC0C36"/>
    <w:rsid w:val="00BC2AEC"/>
    <w:rsid w:val="00BD1A01"/>
    <w:rsid w:val="00BD7EB6"/>
    <w:rsid w:val="00BE70FE"/>
    <w:rsid w:val="00BF556A"/>
    <w:rsid w:val="00BF7345"/>
    <w:rsid w:val="00BF7E88"/>
    <w:rsid w:val="00C063A0"/>
    <w:rsid w:val="00C11829"/>
    <w:rsid w:val="00C118A4"/>
    <w:rsid w:val="00C148FB"/>
    <w:rsid w:val="00C15F63"/>
    <w:rsid w:val="00C21033"/>
    <w:rsid w:val="00C23707"/>
    <w:rsid w:val="00C31645"/>
    <w:rsid w:val="00C36E0A"/>
    <w:rsid w:val="00C42625"/>
    <w:rsid w:val="00C468FE"/>
    <w:rsid w:val="00C544B5"/>
    <w:rsid w:val="00C55485"/>
    <w:rsid w:val="00C56B8B"/>
    <w:rsid w:val="00C579FF"/>
    <w:rsid w:val="00C61939"/>
    <w:rsid w:val="00C61B4F"/>
    <w:rsid w:val="00C65B54"/>
    <w:rsid w:val="00C661FD"/>
    <w:rsid w:val="00C6745D"/>
    <w:rsid w:val="00C67789"/>
    <w:rsid w:val="00C73CCD"/>
    <w:rsid w:val="00C77025"/>
    <w:rsid w:val="00C7718E"/>
    <w:rsid w:val="00C82B09"/>
    <w:rsid w:val="00C85026"/>
    <w:rsid w:val="00C866DB"/>
    <w:rsid w:val="00C8685B"/>
    <w:rsid w:val="00C9315D"/>
    <w:rsid w:val="00CA3CEC"/>
    <w:rsid w:val="00CA64AE"/>
    <w:rsid w:val="00CA6A2E"/>
    <w:rsid w:val="00CA6BD1"/>
    <w:rsid w:val="00CB0786"/>
    <w:rsid w:val="00CB219D"/>
    <w:rsid w:val="00CB4721"/>
    <w:rsid w:val="00CB4F4E"/>
    <w:rsid w:val="00CB6E7F"/>
    <w:rsid w:val="00CC1A5F"/>
    <w:rsid w:val="00CC1CF6"/>
    <w:rsid w:val="00CD121A"/>
    <w:rsid w:val="00CD4E83"/>
    <w:rsid w:val="00CD5D78"/>
    <w:rsid w:val="00CD6134"/>
    <w:rsid w:val="00CD758D"/>
    <w:rsid w:val="00CE715D"/>
    <w:rsid w:val="00CF00A2"/>
    <w:rsid w:val="00CF6549"/>
    <w:rsid w:val="00CF776A"/>
    <w:rsid w:val="00D01B19"/>
    <w:rsid w:val="00D032E1"/>
    <w:rsid w:val="00D03C24"/>
    <w:rsid w:val="00D06000"/>
    <w:rsid w:val="00D119E9"/>
    <w:rsid w:val="00D11C46"/>
    <w:rsid w:val="00D12D2F"/>
    <w:rsid w:val="00D17EC7"/>
    <w:rsid w:val="00D20A62"/>
    <w:rsid w:val="00D26E5C"/>
    <w:rsid w:val="00D31ECD"/>
    <w:rsid w:val="00D3405B"/>
    <w:rsid w:val="00D36853"/>
    <w:rsid w:val="00D425D2"/>
    <w:rsid w:val="00D42C6B"/>
    <w:rsid w:val="00D452F6"/>
    <w:rsid w:val="00D4665B"/>
    <w:rsid w:val="00D47A60"/>
    <w:rsid w:val="00D5545C"/>
    <w:rsid w:val="00D55CBF"/>
    <w:rsid w:val="00D55F53"/>
    <w:rsid w:val="00D5649E"/>
    <w:rsid w:val="00D611A0"/>
    <w:rsid w:val="00D63433"/>
    <w:rsid w:val="00D635C5"/>
    <w:rsid w:val="00D70D42"/>
    <w:rsid w:val="00D71E14"/>
    <w:rsid w:val="00D72E49"/>
    <w:rsid w:val="00D76F02"/>
    <w:rsid w:val="00D80AA0"/>
    <w:rsid w:val="00D82924"/>
    <w:rsid w:val="00D87513"/>
    <w:rsid w:val="00D90664"/>
    <w:rsid w:val="00D94501"/>
    <w:rsid w:val="00D94DA8"/>
    <w:rsid w:val="00DA25C1"/>
    <w:rsid w:val="00DA3E2C"/>
    <w:rsid w:val="00DA7ED6"/>
    <w:rsid w:val="00DB0641"/>
    <w:rsid w:val="00DB200C"/>
    <w:rsid w:val="00DB392C"/>
    <w:rsid w:val="00DC00E1"/>
    <w:rsid w:val="00DC063D"/>
    <w:rsid w:val="00DC2B48"/>
    <w:rsid w:val="00DC3A1A"/>
    <w:rsid w:val="00DC6192"/>
    <w:rsid w:val="00DD23BE"/>
    <w:rsid w:val="00DD5E04"/>
    <w:rsid w:val="00DD653E"/>
    <w:rsid w:val="00DD6D8D"/>
    <w:rsid w:val="00DE0321"/>
    <w:rsid w:val="00DE3A74"/>
    <w:rsid w:val="00DE62CC"/>
    <w:rsid w:val="00DE647E"/>
    <w:rsid w:val="00DF1017"/>
    <w:rsid w:val="00E02B83"/>
    <w:rsid w:val="00E06ACA"/>
    <w:rsid w:val="00E06CD4"/>
    <w:rsid w:val="00E10028"/>
    <w:rsid w:val="00E1058D"/>
    <w:rsid w:val="00E11FFA"/>
    <w:rsid w:val="00E22161"/>
    <w:rsid w:val="00E3187A"/>
    <w:rsid w:val="00E3246A"/>
    <w:rsid w:val="00E32D1F"/>
    <w:rsid w:val="00E436CE"/>
    <w:rsid w:val="00E44EA1"/>
    <w:rsid w:val="00E46915"/>
    <w:rsid w:val="00E5000B"/>
    <w:rsid w:val="00E507E7"/>
    <w:rsid w:val="00E508E3"/>
    <w:rsid w:val="00E55F65"/>
    <w:rsid w:val="00E56960"/>
    <w:rsid w:val="00E6172A"/>
    <w:rsid w:val="00E6266D"/>
    <w:rsid w:val="00E62D6E"/>
    <w:rsid w:val="00E63A2C"/>
    <w:rsid w:val="00E678ED"/>
    <w:rsid w:val="00E71433"/>
    <w:rsid w:val="00E71946"/>
    <w:rsid w:val="00E733C2"/>
    <w:rsid w:val="00E85B51"/>
    <w:rsid w:val="00E93FCC"/>
    <w:rsid w:val="00EA284B"/>
    <w:rsid w:val="00EA30B6"/>
    <w:rsid w:val="00EA35EB"/>
    <w:rsid w:val="00EA38E2"/>
    <w:rsid w:val="00EA4855"/>
    <w:rsid w:val="00EB7E7B"/>
    <w:rsid w:val="00EC27C2"/>
    <w:rsid w:val="00EC5DFA"/>
    <w:rsid w:val="00EC73FE"/>
    <w:rsid w:val="00EC77E0"/>
    <w:rsid w:val="00ED1FE7"/>
    <w:rsid w:val="00ED2B37"/>
    <w:rsid w:val="00ED46E0"/>
    <w:rsid w:val="00ED7938"/>
    <w:rsid w:val="00EE0B44"/>
    <w:rsid w:val="00EE1A5E"/>
    <w:rsid w:val="00EE3C2D"/>
    <w:rsid w:val="00EE6382"/>
    <w:rsid w:val="00EF08CD"/>
    <w:rsid w:val="00EF283B"/>
    <w:rsid w:val="00EF498F"/>
    <w:rsid w:val="00EF580A"/>
    <w:rsid w:val="00EF664F"/>
    <w:rsid w:val="00EF68E4"/>
    <w:rsid w:val="00F0016B"/>
    <w:rsid w:val="00F01C0D"/>
    <w:rsid w:val="00F03D3A"/>
    <w:rsid w:val="00F139D5"/>
    <w:rsid w:val="00F144CD"/>
    <w:rsid w:val="00F1719E"/>
    <w:rsid w:val="00F24173"/>
    <w:rsid w:val="00F25476"/>
    <w:rsid w:val="00F275F6"/>
    <w:rsid w:val="00F30FE0"/>
    <w:rsid w:val="00F3411F"/>
    <w:rsid w:val="00F3656F"/>
    <w:rsid w:val="00F43C2F"/>
    <w:rsid w:val="00F440D2"/>
    <w:rsid w:val="00F46D9B"/>
    <w:rsid w:val="00F53FB7"/>
    <w:rsid w:val="00F6664B"/>
    <w:rsid w:val="00F721C4"/>
    <w:rsid w:val="00F72ABE"/>
    <w:rsid w:val="00F7387E"/>
    <w:rsid w:val="00F8169E"/>
    <w:rsid w:val="00F82AA3"/>
    <w:rsid w:val="00F90A55"/>
    <w:rsid w:val="00F90DDD"/>
    <w:rsid w:val="00FA034D"/>
    <w:rsid w:val="00FA2142"/>
    <w:rsid w:val="00FA2B83"/>
    <w:rsid w:val="00FA6DA7"/>
    <w:rsid w:val="00FA77B4"/>
    <w:rsid w:val="00FA78FE"/>
    <w:rsid w:val="00FB406F"/>
    <w:rsid w:val="00FC1038"/>
    <w:rsid w:val="00FC1223"/>
    <w:rsid w:val="00FC6569"/>
    <w:rsid w:val="00FD7543"/>
    <w:rsid w:val="00FE400A"/>
    <w:rsid w:val="00FE5487"/>
    <w:rsid w:val="00FF29A9"/>
    <w:rsid w:val="00FF49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D1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A55"/>
  </w:style>
  <w:style w:type="paragraph" w:styleId="Heading1">
    <w:name w:val="heading 1"/>
    <w:basedOn w:val="Normal"/>
    <w:next w:val="Normal"/>
    <w:link w:val="Heading1Char"/>
    <w:uiPriority w:val="9"/>
    <w:qFormat/>
    <w:rsid w:val="00360934"/>
    <w:pPr>
      <w:keepNext/>
      <w:keepLines/>
      <w:spacing w:before="480"/>
      <w:outlineLvl w:val="0"/>
    </w:pPr>
    <w:rPr>
      <w:rFonts w:asciiTheme="majorHAnsi" w:eastAsiaTheme="majorEastAsia" w:hAnsiTheme="majorHAnsi" w:cstheme="majorBidi"/>
      <w:b/>
      <w:bCs/>
      <w:color w:val="345A8A" w:themeColor="accent1" w:themeShade="B5"/>
      <w:szCs w:val="32"/>
    </w:rPr>
  </w:style>
  <w:style w:type="paragraph" w:styleId="Heading2">
    <w:name w:val="heading 2"/>
    <w:basedOn w:val="Normal"/>
    <w:next w:val="Normal"/>
    <w:link w:val="Heading2Char"/>
    <w:uiPriority w:val="9"/>
    <w:unhideWhenUsed/>
    <w:qFormat/>
    <w:rsid w:val="00360934"/>
    <w:pPr>
      <w:keepNext/>
      <w:keepLines/>
      <w:spacing w:before="200"/>
      <w:outlineLvl w:val="1"/>
    </w:pPr>
    <w:rPr>
      <w:rFonts w:asciiTheme="majorHAnsi" w:eastAsiaTheme="majorEastAsia" w:hAnsiTheme="majorHAnsi" w:cstheme="majorBidi"/>
      <w:b/>
      <w:bCs/>
      <w:color w:val="4F81BD" w:themeColor="accent1"/>
      <w:sz w:val="22"/>
      <w:szCs w:val="26"/>
    </w:rPr>
  </w:style>
  <w:style w:type="paragraph" w:styleId="Heading3">
    <w:name w:val="heading 3"/>
    <w:basedOn w:val="Normal"/>
    <w:next w:val="Normal"/>
    <w:link w:val="Heading3Char"/>
    <w:uiPriority w:val="9"/>
    <w:unhideWhenUsed/>
    <w:qFormat/>
    <w:rsid w:val="00E6172A"/>
    <w:pPr>
      <w:keepNext/>
      <w:keepLines/>
      <w:spacing w:before="20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7234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1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1F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1F7C"/>
    <w:rPr>
      <w:rFonts w:ascii="Lucida Grande" w:hAnsi="Lucida Grande" w:cs="Lucida Grande"/>
      <w:sz w:val="18"/>
      <w:szCs w:val="18"/>
    </w:rPr>
  </w:style>
  <w:style w:type="paragraph" w:styleId="Footer">
    <w:name w:val="footer"/>
    <w:basedOn w:val="Normal"/>
    <w:link w:val="FooterChar"/>
    <w:uiPriority w:val="99"/>
    <w:unhideWhenUsed/>
    <w:rsid w:val="002A3A72"/>
    <w:pPr>
      <w:tabs>
        <w:tab w:val="center" w:pos="4320"/>
        <w:tab w:val="right" w:pos="8640"/>
      </w:tabs>
    </w:pPr>
    <w:rPr>
      <w:rFonts w:ascii="Calibri" w:hAnsi="Calibri"/>
      <w:sz w:val="22"/>
    </w:rPr>
  </w:style>
  <w:style w:type="character" w:customStyle="1" w:styleId="FooterChar">
    <w:name w:val="Footer Char"/>
    <w:basedOn w:val="DefaultParagraphFont"/>
    <w:link w:val="Footer"/>
    <w:uiPriority w:val="99"/>
    <w:rsid w:val="002A3A72"/>
    <w:rPr>
      <w:rFonts w:ascii="Calibri" w:hAnsi="Calibri"/>
      <w:sz w:val="22"/>
    </w:rPr>
  </w:style>
  <w:style w:type="character" w:styleId="PageNumber">
    <w:name w:val="page number"/>
    <w:basedOn w:val="DefaultParagraphFont"/>
    <w:uiPriority w:val="99"/>
    <w:semiHidden/>
    <w:unhideWhenUsed/>
    <w:rsid w:val="002A3A72"/>
  </w:style>
  <w:style w:type="paragraph" w:styleId="ListParagraph">
    <w:name w:val="List Paragraph"/>
    <w:basedOn w:val="Normal"/>
    <w:uiPriority w:val="34"/>
    <w:qFormat/>
    <w:rsid w:val="00846C7B"/>
    <w:pPr>
      <w:ind w:left="720"/>
      <w:contextualSpacing/>
    </w:pPr>
  </w:style>
  <w:style w:type="paragraph" w:styleId="FootnoteText">
    <w:name w:val="footnote text"/>
    <w:basedOn w:val="Normal"/>
    <w:link w:val="FootnoteTextChar"/>
    <w:unhideWhenUsed/>
    <w:rsid w:val="00E678ED"/>
    <w:rPr>
      <w:rFonts w:ascii="Calibri" w:hAnsi="Calibri"/>
      <w:sz w:val="20"/>
    </w:rPr>
  </w:style>
  <w:style w:type="character" w:customStyle="1" w:styleId="FootnoteTextChar">
    <w:name w:val="Footnote Text Char"/>
    <w:basedOn w:val="DefaultParagraphFont"/>
    <w:link w:val="FootnoteText"/>
    <w:rsid w:val="00E678ED"/>
    <w:rPr>
      <w:rFonts w:ascii="Calibri" w:hAnsi="Calibri"/>
      <w:sz w:val="20"/>
    </w:rPr>
  </w:style>
  <w:style w:type="character" w:styleId="FootnoteReference">
    <w:name w:val="footnote reference"/>
    <w:basedOn w:val="DefaultParagraphFont"/>
    <w:unhideWhenUsed/>
    <w:rsid w:val="00E678ED"/>
    <w:rPr>
      <w:vertAlign w:val="superscript"/>
    </w:rPr>
  </w:style>
  <w:style w:type="character" w:customStyle="1" w:styleId="Heading1Char">
    <w:name w:val="Heading 1 Char"/>
    <w:basedOn w:val="DefaultParagraphFont"/>
    <w:link w:val="Heading1"/>
    <w:uiPriority w:val="9"/>
    <w:rsid w:val="00360934"/>
    <w:rPr>
      <w:rFonts w:asciiTheme="majorHAnsi" w:eastAsiaTheme="majorEastAsia" w:hAnsiTheme="majorHAnsi" w:cstheme="majorBidi"/>
      <w:b/>
      <w:bCs/>
      <w:color w:val="345A8A" w:themeColor="accent1" w:themeShade="B5"/>
      <w:szCs w:val="32"/>
    </w:rPr>
  </w:style>
  <w:style w:type="character" w:customStyle="1" w:styleId="Heading2Char">
    <w:name w:val="Heading 2 Char"/>
    <w:basedOn w:val="DefaultParagraphFont"/>
    <w:link w:val="Heading2"/>
    <w:uiPriority w:val="9"/>
    <w:rsid w:val="00360934"/>
    <w:rPr>
      <w:rFonts w:asciiTheme="majorHAnsi" w:eastAsiaTheme="majorEastAsia" w:hAnsiTheme="majorHAnsi" w:cstheme="majorBidi"/>
      <w:b/>
      <w:bCs/>
      <w:color w:val="4F81BD" w:themeColor="accent1"/>
      <w:sz w:val="22"/>
      <w:szCs w:val="26"/>
    </w:rPr>
  </w:style>
  <w:style w:type="character" w:customStyle="1" w:styleId="Heading3Char">
    <w:name w:val="Heading 3 Char"/>
    <w:basedOn w:val="DefaultParagraphFont"/>
    <w:link w:val="Heading3"/>
    <w:uiPriority w:val="9"/>
    <w:rsid w:val="00E6172A"/>
    <w:rPr>
      <w:rFonts w:asciiTheme="majorHAnsi" w:eastAsiaTheme="majorEastAsia" w:hAnsiTheme="majorHAnsi" w:cstheme="majorBidi"/>
      <w:b/>
      <w:bCs/>
      <w:color w:val="4F81BD" w:themeColor="accent1"/>
      <w:sz w:val="22"/>
    </w:rPr>
  </w:style>
  <w:style w:type="paragraph" w:styleId="TOCHeading">
    <w:name w:val="TOC Heading"/>
    <w:basedOn w:val="Heading1"/>
    <w:next w:val="Normal"/>
    <w:uiPriority w:val="39"/>
    <w:unhideWhenUsed/>
    <w:qFormat/>
    <w:rsid w:val="0040023A"/>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0023A"/>
    <w:pPr>
      <w:spacing w:before="120"/>
    </w:pPr>
    <w:rPr>
      <w:b/>
    </w:rPr>
  </w:style>
  <w:style w:type="paragraph" w:styleId="TOC2">
    <w:name w:val="toc 2"/>
    <w:basedOn w:val="Normal"/>
    <w:next w:val="Normal"/>
    <w:autoRedefine/>
    <w:uiPriority w:val="39"/>
    <w:unhideWhenUsed/>
    <w:rsid w:val="0040023A"/>
    <w:pPr>
      <w:ind w:left="240"/>
    </w:pPr>
    <w:rPr>
      <w:b/>
      <w:sz w:val="22"/>
      <w:szCs w:val="22"/>
    </w:rPr>
  </w:style>
  <w:style w:type="paragraph" w:styleId="TOC3">
    <w:name w:val="toc 3"/>
    <w:basedOn w:val="Normal"/>
    <w:next w:val="Normal"/>
    <w:autoRedefine/>
    <w:uiPriority w:val="39"/>
    <w:unhideWhenUsed/>
    <w:rsid w:val="0040023A"/>
    <w:pPr>
      <w:ind w:left="480"/>
    </w:pPr>
    <w:rPr>
      <w:sz w:val="22"/>
      <w:szCs w:val="22"/>
    </w:rPr>
  </w:style>
  <w:style w:type="paragraph" w:styleId="TOC4">
    <w:name w:val="toc 4"/>
    <w:basedOn w:val="Normal"/>
    <w:next w:val="Normal"/>
    <w:autoRedefine/>
    <w:uiPriority w:val="39"/>
    <w:semiHidden/>
    <w:unhideWhenUsed/>
    <w:rsid w:val="0040023A"/>
    <w:pPr>
      <w:ind w:left="720"/>
    </w:pPr>
    <w:rPr>
      <w:sz w:val="20"/>
      <w:szCs w:val="20"/>
    </w:rPr>
  </w:style>
  <w:style w:type="paragraph" w:styleId="TOC5">
    <w:name w:val="toc 5"/>
    <w:basedOn w:val="Normal"/>
    <w:next w:val="Normal"/>
    <w:autoRedefine/>
    <w:uiPriority w:val="39"/>
    <w:semiHidden/>
    <w:unhideWhenUsed/>
    <w:rsid w:val="0040023A"/>
    <w:pPr>
      <w:ind w:left="960"/>
    </w:pPr>
    <w:rPr>
      <w:sz w:val="20"/>
      <w:szCs w:val="20"/>
    </w:rPr>
  </w:style>
  <w:style w:type="paragraph" w:styleId="TOC6">
    <w:name w:val="toc 6"/>
    <w:basedOn w:val="Normal"/>
    <w:next w:val="Normal"/>
    <w:autoRedefine/>
    <w:uiPriority w:val="39"/>
    <w:semiHidden/>
    <w:unhideWhenUsed/>
    <w:rsid w:val="0040023A"/>
    <w:pPr>
      <w:ind w:left="1200"/>
    </w:pPr>
    <w:rPr>
      <w:sz w:val="20"/>
      <w:szCs w:val="20"/>
    </w:rPr>
  </w:style>
  <w:style w:type="paragraph" w:styleId="TOC7">
    <w:name w:val="toc 7"/>
    <w:basedOn w:val="Normal"/>
    <w:next w:val="Normal"/>
    <w:autoRedefine/>
    <w:uiPriority w:val="39"/>
    <w:semiHidden/>
    <w:unhideWhenUsed/>
    <w:rsid w:val="0040023A"/>
    <w:pPr>
      <w:ind w:left="1440"/>
    </w:pPr>
    <w:rPr>
      <w:sz w:val="20"/>
      <w:szCs w:val="20"/>
    </w:rPr>
  </w:style>
  <w:style w:type="paragraph" w:styleId="TOC8">
    <w:name w:val="toc 8"/>
    <w:basedOn w:val="Normal"/>
    <w:next w:val="Normal"/>
    <w:autoRedefine/>
    <w:uiPriority w:val="39"/>
    <w:semiHidden/>
    <w:unhideWhenUsed/>
    <w:rsid w:val="0040023A"/>
    <w:pPr>
      <w:ind w:left="1680"/>
    </w:pPr>
    <w:rPr>
      <w:sz w:val="20"/>
      <w:szCs w:val="20"/>
    </w:rPr>
  </w:style>
  <w:style w:type="paragraph" w:styleId="TOC9">
    <w:name w:val="toc 9"/>
    <w:basedOn w:val="Normal"/>
    <w:next w:val="Normal"/>
    <w:autoRedefine/>
    <w:uiPriority w:val="39"/>
    <w:semiHidden/>
    <w:unhideWhenUsed/>
    <w:rsid w:val="0040023A"/>
    <w:pPr>
      <w:ind w:left="1920"/>
    </w:pPr>
    <w:rPr>
      <w:sz w:val="20"/>
      <w:szCs w:val="20"/>
    </w:rPr>
  </w:style>
  <w:style w:type="character" w:styleId="Hyperlink">
    <w:name w:val="Hyperlink"/>
    <w:basedOn w:val="DefaultParagraphFont"/>
    <w:uiPriority w:val="99"/>
    <w:unhideWhenUsed/>
    <w:rsid w:val="00335209"/>
    <w:rPr>
      <w:color w:val="0000FF" w:themeColor="hyperlink"/>
      <w:u w:val="single"/>
    </w:rPr>
  </w:style>
  <w:style w:type="paragraph" w:styleId="Header">
    <w:name w:val="header"/>
    <w:basedOn w:val="Normal"/>
    <w:link w:val="HeaderChar"/>
    <w:uiPriority w:val="99"/>
    <w:unhideWhenUsed/>
    <w:rsid w:val="00E02B83"/>
    <w:pPr>
      <w:tabs>
        <w:tab w:val="center" w:pos="4320"/>
        <w:tab w:val="right" w:pos="8640"/>
      </w:tabs>
    </w:pPr>
  </w:style>
  <w:style w:type="character" w:customStyle="1" w:styleId="HeaderChar">
    <w:name w:val="Header Char"/>
    <w:basedOn w:val="DefaultParagraphFont"/>
    <w:link w:val="Header"/>
    <w:uiPriority w:val="99"/>
    <w:rsid w:val="00E02B83"/>
  </w:style>
  <w:style w:type="character" w:styleId="CommentReference">
    <w:name w:val="annotation reference"/>
    <w:basedOn w:val="DefaultParagraphFont"/>
    <w:uiPriority w:val="99"/>
    <w:semiHidden/>
    <w:unhideWhenUsed/>
    <w:rsid w:val="00C118A4"/>
    <w:rPr>
      <w:sz w:val="18"/>
      <w:szCs w:val="18"/>
    </w:rPr>
  </w:style>
  <w:style w:type="paragraph" w:styleId="CommentText">
    <w:name w:val="annotation text"/>
    <w:basedOn w:val="Normal"/>
    <w:link w:val="CommentTextChar"/>
    <w:unhideWhenUsed/>
    <w:rsid w:val="00C118A4"/>
  </w:style>
  <w:style w:type="character" w:customStyle="1" w:styleId="CommentTextChar">
    <w:name w:val="Comment Text Char"/>
    <w:basedOn w:val="DefaultParagraphFont"/>
    <w:link w:val="CommentText"/>
    <w:rsid w:val="00C118A4"/>
  </w:style>
  <w:style w:type="paragraph" w:styleId="CommentSubject">
    <w:name w:val="annotation subject"/>
    <w:basedOn w:val="CommentText"/>
    <w:next w:val="CommentText"/>
    <w:link w:val="CommentSubjectChar"/>
    <w:uiPriority w:val="99"/>
    <w:semiHidden/>
    <w:unhideWhenUsed/>
    <w:rsid w:val="00C118A4"/>
    <w:rPr>
      <w:b/>
      <w:bCs/>
      <w:sz w:val="20"/>
      <w:szCs w:val="20"/>
    </w:rPr>
  </w:style>
  <w:style w:type="character" w:customStyle="1" w:styleId="CommentSubjectChar">
    <w:name w:val="Comment Subject Char"/>
    <w:basedOn w:val="CommentTextChar"/>
    <w:link w:val="CommentSubject"/>
    <w:uiPriority w:val="99"/>
    <w:semiHidden/>
    <w:rsid w:val="00C118A4"/>
    <w:rPr>
      <w:b/>
      <w:bCs/>
      <w:sz w:val="20"/>
      <w:szCs w:val="20"/>
    </w:rPr>
  </w:style>
  <w:style w:type="paragraph" w:styleId="NormalWeb">
    <w:name w:val="Normal (Web)"/>
    <w:basedOn w:val="Normal"/>
    <w:uiPriority w:val="99"/>
    <w:unhideWhenUsed/>
    <w:rsid w:val="00832F5D"/>
    <w:pPr>
      <w:spacing w:before="100" w:beforeAutospacing="1" w:after="100" w:afterAutospacing="1"/>
    </w:pPr>
    <w:rPr>
      <w:rFonts w:ascii="Times" w:hAnsi="Times" w:cs="Times New Roman"/>
      <w:sz w:val="20"/>
      <w:szCs w:val="20"/>
      <w:lang w:val="en-US-POSIX"/>
    </w:rPr>
  </w:style>
  <w:style w:type="paragraph" w:styleId="Revision">
    <w:name w:val="Revision"/>
    <w:hidden/>
    <w:uiPriority w:val="99"/>
    <w:semiHidden/>
    <w:rsid w:val="005759BC"/>
  </w:style>
  <w:style w:type="character" w:customStyle="1" w:styleId="Heading4Char">
    <w:name w:val="Heading 4 Char"/>
    <w:basedOn w:val="DefaultParagraphFont"/>
    <w:link w:val="Heading4"/>
    <w:uiPriority w:val="9"/>
    <w:rsid w:val="007234E2"/>
    <w:rPr>
      <w:rFonts w:asciiTheme="majorHAnsi" w:eastAsiaTheme="majorEastAsia" w:hAnsiTheme="majorHAnsi" w:cstheme="majorBidi"/>
      <w:b/>
      <w:bCs/>
      <w:i/>
      <w:iCs/>
      <w:color w:val="4F81BD" w:themeColor="accent1"/>
    </w:rPr>
  </w:style>
  <w:style w:type="paragraph" w:styleId="Caption">
    <w:name w:val="caption"/>
    <w:basedOn w:val="Normal"/>
    <w:next w:val="Normal"/>
    <w:unhideWhenUsed/>
    <w:qFormat/>
    <w:rsid w:val="005B18F4"/>
    <w:pPr>
      <w:spacing w:after="200"/>
    </w:pPr>
    <w:rPr>
      <w:b/>
      <w:bCs/>
      <w:color w:val="4F81BD" w:themeColor="accent1"/>
      <w:sz w:val="18"/>
      <w:szCs w:val="18"/>
    </w:rPr>
  </w:style>
  <w:style w:type="paragraph" w:styleId="TableofFigures">
    <w:name w:val="table of figures"/>
    <w:basedOn w:val="Normal"/>
    <w:next w:val="Normal"/>
    <w:uiPriority w:val="99"/>
    <w:unhideWhenUsed/>
    <w:rsid w:val="005B18F4"/>
    <w:rPr>
      <w:i/>
      <w:sz w:val="20"/>
      <w:szCs w:val="20"/>
    </w:rPr>
  </w:style>
  <w:style w:type="paragraph" w:styleId="Title">
    <w:name w:val="Title"/>
    <w:aliases w:val="Table Title"/>
    <w:basedOn w:val="Normal"/>
    <w:next w:val="Normal"/>
    <w:link w:val="TitleChar"/>
    <w:autoRedefine/>
    <w:uiPriority w:val="10"/>
    <w:qFormat/>
    <w:rsid w:val="008D29D4"/>
    <w:pPr>
      <w:pBdr>
        <w:bottom w:val="single" w:sz="8" w:space="4" w:color="4F81BD" w:themeColor="accent1"/>
      </w:pBdr>
      <w:contextualSpacing/>
    </w:pPr>
    <w:rPr>
      <w:rFonts w:ascii="Calibri" w:eastAsiaTheme="majorEastAsia" w:hAnsi="Calibri" w:cstheme="majorBidi"/>
      <w:b/>
      <w:color w:val="1F497D" w:themeColor="text2"/>
      <w:spacing w:val="5"/>
      <w:kern w:val="28"/>
      <w:sz w:val="20"/>
      <w:szCs w:val="52"/>
    </w:rPr>
  </w:style>
  <w:style w:type="character" w:customStyle="1" w:styleId="TitleChar">
    <w:name w:val="Title Char"/>
    <w:aliases w:val="Table Title Char"/>
    <w:basedOn w:val="DefaultParagraphFont"/>
    <w:link w:val="Title"/>
    <w:uiPriority w:val="10"/>
    <w:rsid w:val="008D29D4"/>
    <w:rPr>
      <w:rFonts w:ascii="Calibri" w:eastAsiaTheme="majorEastAsia" w:hAnsi="Calibri" w:cstheme="majorBidi"/>
      <w:b/>
      <w:color w:val="1F497D" w:themeColor="text2"/>
      <w:spacing w:val="5"/>
      <w:kern w:val="28"/>
      <w:sz w:val="20"/>
      <w:szCs w:val="52"/>
    </w:rPr>
  </w:style>
  <w:style w:type="paragraph" w:styleId="BodyText">
    <w:name w:val="Body Text"/>
    <w:basedOn w:val="Normal"/>
    <w:link w:val="BodyTextChar"/>
    <w:uiPriority w:val="99"/>
    <w:rsid w:val="00D87513"/>
    <w:rPr>
      <w:rFonts w:ascii="Times New Roman" w:eastAsia="Times New Roman" w:hAnsi="Times New Roman" w:cs="Times New Roman"/>
      <w:i/>
      <w:iCs/>
      <w:sz w:val="22"/>
      <w:lang w:val="en-GB" w:eastAsia="de-DE"/>
    </w:rPr>
  </w:style>
  <w:style w:type="character" w:customStyle="1" w:styleId="BodyTextChar">
    <w:name w:val="Body Text Char"/>
    <w:basedOn w:val="DefaultParagraphFont"/>
    <w:link w:val="BodyText"/>
    <w:uiPriority w:val="99"/>
    <w:rsid w:val="00D87513"/>
    <w:rPr>
      <w:rFonts w:ascii="Times New Roman" w:eastAsia="Times New Roman" w:hAnsi="Times New Roman" w:cs="Times New Roman"/>
      <w:i/>
      <w:iCs/>
      <w:sz w:val="22"/>
      <w:lang w:val="en-GB" w:eastAsia="de-DE"/>
    </w:rPr>
  </w:style>
  <w:style w:type="character" w:styleId="PlaceholderText">
    <w:name w:val="Placeholder Text"/>
    <w:basedOn w:val="DefaultParagraphFont"/>
    <w:uiPriority w:val="99"/>
    <w:semiHidden/>
    <w:rsid w:val="00D55F5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A55"/>
  </w:style>
  <w:style w:type="paragraph" w:styleId="Heading1">
    <w:name w:val="heading 1"/>
    <w:basedOn w:val="Normal"/>
    <w:next w:val="Normal"/>
    <w:link w:val="Heading1Char"/>
    <w:uiPriority w:val="9"/>
    <w:qFormat/>
    <w:rsid w:val="00360934"/>
    <w:pPr>
      <w:keepNext/>
      <w:keepLines/>
      <w:spacing w:before="480"/>
      <w:outlineLvl w:val="0"/>
    </w:pPr>
    <w:rPr>
      <w:rFonts w:asciiTheme="majorHAnsi" w:eastAsiaTheme="majorEastAsia" w:hAnsiTheme="majorHAnsi" w:cstheme="majorBidi"/>
      <w:b/>
      <w:bCs/>
      <w:color w:val="345A8A" w:themeColor="accent1" w:themeShade="B5"/>
      <w:szCs w:val="32"/>
    </w:rPr>
  </w:style>
  <w:style w:type="paragraph" w:styleId="Heading2">
    <w:name w:val="heading 2"/>
    <w:basedOn w:val="Normal"/>
    <w:next w:val="Normal"/>
    <w:link w:val="Heading2Char"/>
    <w:uiPriority w:val="9"/>
    <w:unhideWhenUsed/>
    <w:qFormat/>
    <w:rsid w:val="00360934"/>
    <w:pPr>
      <w:keepNext/>
      <w:keepLines/>
      <w:spacing w:before="200"/>
      <w:outlineLvl w:val="1"/>
    </w:pPr>
    <w:rPr>
      <w:rFonts w:asciiTheme="majorHAnsi" w:eastAsiaTheme="majorEastAsia" w:hAnsiTheme="majorHAnsi" w:cstheme="majorBidi"/>
      <w:b/>
      <w:bCs/>
      <w:color w:val="4F81BD" w:themeColor="accent1"/>
      <w:sz w:val="22"/>
      <w:szCs w:val="26"/>
    </w:rPr>
  </w:style>
  <w:style w:type="paragraph" w:styleId="Heading3">
    <w:name w:val="heading 3"/>
    <w:basedOn w:val="Normal"/>
    <w:next w:val="Normal"/>
    <w:link w:val="Heading3Char"/>
    <w:uiPriority w:val="9"/>
    <w:unhideWhenUsed/>
    <w:qFormat/>
    <w:rsid w:val="00E6172A"/>
    <w:pPr>
      <w:keepNext/>
      <w:keepLines/>
      <w:spacing w:before="20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7234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1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1F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1F7C"/>
    <w:rPr>
      <w:rFonts w:ascii="Lucida Grande" w:hAnsi="Lucida Grande" w:cs="Lucida Grande"/>
      <w:sz w:val="18"/>
      <w:szCs w:val="18"/>
    </w:rPr>
  </w:style>
  <w:style w:type="paragraph" w:styleId="Footer">
    <w:name w:val="footer"/>
    <w:basedOn w:val="Normal"/>
    <w:link w:val="FooterChar"/>
    <w:uiPriority w:val="99"/>
    <w:unhideWhenUsed/>
    <w:rsid w:val="002A3A72"/>
    <w:pPr>
      <w:tabs>
        <w:tab w:val="center" w:pos="4320"/>
        <w:tab w:val="right" w:pos="8640"/>
      </w:tabs>
    </w:pPr>
    <w:rPr>
      <w:rFonts w:ascii="Calibri" w:hAnsi="Calibri"/>
      <w:sz w:val="22"/>
    </w:rPr>
  </w:style>
  <w:style w:type="character" w:customStyle="1" w:styleId="FooterChar">
    <w:name w:val="Footer Char"/>
    <w:basedOn w:val="DefaultParagraphFont"/>
    <w:link w:val="Footer"/>
    <w:uiPriority w:val="99"/>
    <w:rsid w:val="002A3A72"/>
    <w:rPr>
      <w:rFonts w:ascii="Calibri" w:hAnsi="Calibri"/>
      <w:sz w:val="22"/>
    </w:rPr>
  </w:style>
  <w:style w:type="character" w:styleId="PageNumber">
    <w:name w:val="page number"/>
    <w:basedOn w:val="DefaultParagraphFont"/>
    <w:uiPriority w:val="99"/>
    <w:semiHidden/>
    <w:unhideWhenUsed/>
    <w:rsid w:val="002A3A72"/>
  </w:style>
  <w:style w:type="paragraph" w:styleId="ListParagraph">
    <w:name w:val="List Paragraph"/>
    <w:basedOn w:val="Normal"/>
    <w:uiPriority w:val="34"/>
    <w:qFormat/>
    <w:rsid w:val="00846C7B"/>
    <w:pPr>
      <w:ind w:left="720"/>
      <w:contextualSpacing/>
    </w:pPr>
  </w:style>
  <w:style w:type="paragraph" w:styleId="FootnoteText">
    <w:name w:val="footnote text"/>
    <w:basedOn w:val="Normal"/>
    <w:link w:val="FootnoteTextChar"/>
    <w:unhideWhenUsed/>
    <w:rsid w:val="00E678ED"/>
    <w:rPr>
      <w:rFonts w:ascii="Calibri" w:hAnsi="Calibri"/>
      <w:sz w:val="20"/>
    </w:rPr>
  </w:style>
  <w:style w:type="character" w:customStyle="1" w:styleId="FootnoteTextChar">
    <w:name w:val="Footnote Text Char"/>
    <w:basedOn w:val="DefaultParagraphFont"/>
    <w:link w:val="FootnoteText"/>
    <w:rsid w:val="00E678ED"/>
    <w:rPr>
      <w:rFonts w:ascii="Calibri" w:hAnsi="Calibri"/>
      <w:sz w:val="20"/>
    </w:rPr>
  </w:style>
  <w:style w:type="character" w:styleId="FootnoteReference">
    <w:name w:val="footnote reference"/>
    <w:basedOn w:val="DefaultParagraphFont"/>
    <w:unhideWhenUsed/>
    <w:rsid w:val="00E678ED"/>
    <w:rPr>
      <w:vertAlign w:val="superscript"/>
    </w:rPr>
  </w:style>
  <w:style w:type="character" w:customStyle="1" w:styleId="Heading1Char">
    <w:name w:val="Heading 1 Char"/>
    <w:basedOn w:val="DefaultParagraphFont"/>
    <w:link w:val="Heading1"/>
    <w:uiPriority w:val="9"/>
    <w:rsid w:val="00360934"/>
    <w:rPr>
      <w:rFonts w:asciiTheme="majorHAnsi" w:eastAsiaTheme="majorEastAsia" w:hAnsiTheme="majorHAnsi" w:cstheme="majorBidi"/>
      <w:b/>
      <w:bCs/>
      <w:color w:val="345A8A" w:themeColor="accent1" w:themeShade="B5"/>
      <w:szCs w:val="32"/>
    </w:rPr>
  </w:style>
  <w:style w:type="character" w:customStyle="1" w:styleId="Heading2Char">
    <w:name w:val="Heading 2 Char"/>
    <w:basedOn w:val="DefaultParagraphFont"/>
    <w:link w:val="Heading2"/>
    <w:uiPriority w:val="9"/>
    <w:rsid w:val="00360934"/>
    <w:rPr>
      <w:rFonts w:asciiTheme="majorHAnsi" w:eastAsiaTheme="majorEastAsia" w:hAnsiTheme="majorHAnsi" w:cstheme="majorBidi"/>
      <w:b/>
      <w:bCs/>
      <w:color w:val="4F81BD" w:themeColor="accent1"/>
      <w:sz w:val="22"/>
      <w:szCs w:val="26"/>
    </w:rPr>
  </w:style>
  <w:style w:type="character" w:customStyle="1" w:styleId="Heading3Char">
    <w:name w:val="Heading 3 Char"/>
    <w:basedOn w:val="DefaultParagraphFont"/>
    <w:link w:val="Heading3"/>
    <w:uiPriority w:val="9"/>
    <w:rsid w:val="00E6172A"/>
    <w:rPr>
      <w:rFonts w:asciiTheme="majorHAnsi" w:eastAsiaTheme="majorEastAsia" w:hAnsiTheme="majorHAnsi" w:cstheme="majorBidi"/>
      <w:b/>
      <w:bCs/>
      <w:color w:val="4F81BD" w:themeColor="accent1"/>
      <w:sz w:val="22"/>
    </w:rPr>
  </w:style>
  <w:style w:type="paragraph" w:styleId="TOCHeading">
    <w:name w:val="TOC Heading"/>
    <w:basedOn w:val="Heading1"/>
    <w:next w:val="Normal"/>
    <w:uiPriority w:val="39"/>
    <w:unhideWhenUsed/>
    <w:qFormat/>
    <w:rsid w:val="0040023A"/>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0023A"/>
    <w:pPr>
      <w:spacing w:before="120"/>
    </w:pPr>
    <w:rPr>
      <w:b/>
    </w:rPr>
  </w:style>
  <w:style w:type="paragraph" w:styleId="TOC2">
    <w:name w:val="toc 2"/>
    <w:basedOn w:val="Normal"/>
    <w:next w:val="Normal"/>
    <w:autoRedefine/>
    <w:uiPriority w:val="39"/>
    <w:unhideWhenUsed/>
    <w:rsid w:val="0040023A"/>
    <w:pPr>
      <w:ind w:left="240"/>
    </w:pPr>
    <w:rPr>
      <w:b/>
      <w:sz w:val="22"/>
      <w:szCs w:val="22"/>
    </w:rPr>
  </w:style>
  <w:style w:type="paragraph" w:styleId="TOC3">
    <w:name w:val="toc 3"/>
    <w:basedOn w:val="Normal"/>
    <w:next w:val="Normal"/>
    <w:autoRedefine/>
    <w:uiPriority w:val="39"/>
    <w:unhideWhenUsed/>
    <w:rsid w:val="0040023A"/>
    <w:pPr>
      <w:ind w:left="480"/>
    </w:pPr>
    <w:rPr>
      <w:sz w:val="22"/>
      <w:szCs w:val="22"/>
    </w:rPr>
  </w:style>
  <w:style w:type="paragraph" w:styleId="TOC4">
    <w:name w:val="toc 4"/>
    <w:basedOn w:val="Normal"/>
    <w:next w:val="Normal"/>
    <w:autoRedefine/>
    <w:uiPriority w:val="39"/>
    <w:semiHidden/>
    <w:unhideWhenUsed/>
    <w:rsid w:val="0040023A"/>
    <w:pPr>
      <w:ind w:left="720"/>
    </w:pPr>
    <w:rPr>
      <w:sz w:val="20"/>
      <w:szCs w:val="20"/>
    </w:rPr>
  </w:style>
  <w:style w:type="paragraph" w:styleId="TOC5">
    <w:name w:val="toc 5"/>
    <w:basedOn w:val="Normal"/>
    <w:next w:val="Normal"/>
    <w:autoRedefine/>
    <w:uiPriority w:val="39"/>
    <w:semiHidden/>
    <w:unhideWhenUsed/>
    <w:rsid w:val="0040023A"/>
    <w:pPr>
      <w:ind w:left="960"/>
    </w:pPr>
    <w:rPr>
      <w:sz w:val="20"/>
      <w:szCs w:val="20"/>
    </w:rPr>
  </w:style>
  <w:style w:type="paragraph" w:styleId="TOC6">
    <w:name w:val="toc 6"/>
    <w:basedOn w:val="Normal"/>
    <w:next w:val="Normal"/>
    <w:autoRedefine/>
    <w:uiPriority w:val="39"/>
    <w:semiHidden/>
    <w:unhideWhenUsed/>
    <w:rsid w:val="0040023A"/>
    <w:pPr>
      <w:ind w:left="1200"/>
    </w:pPr>
    <w:rPr>
      <w:sz w:val="20"/>
      <w:szCs w:val="20"/>
    </w:rPr>
  </w:style>
  <w:style w:type="paragraph" w:styleId="TOC7">
    <w:name w:val="toc 7"/>
    <w:basedOn w:val="Normal"/>
    <w:next w:val="Normal"/>
    <w:autoRedefine/>
    <w:uiPriority w:val="39"/>
    <w:semiHidden/>
    <w:unhideWhenUsed/>
    <w:rsid w:val="0040023A"/>
    <w:pPr>
      <w:ind w:left="1440"/>
    </w:pPr>
    <w:rPr>
      <w:sz w:val="20"/>
      <w:szCs w:val="20"/>
    </w:rPr>
  </w:style>
  <w:style w:type="paragraph" w:styleId="TOC8">
    <w:name w:val="toc 8"/>
    <w:basedOn w:val="Normal"/>
    <w:next w:val="Normal"/>
    <w:autoRedefine/>
    <w:uiPriority w:val="39"/>
    <w:semiHidden/>
    <w:unhideWhenUsed/>
    <w:rsid w:val="0040023A"/>
    <w:pPr>
      <w:ind w:left="1680"/>
    </w:pPr>
    <w:rPr>
      <w:sz w:val="20"/>
      <w:szCs w:val="20"/>
    </w:rPr>
  </w:style>
  <w:style w:type="paragraph" w:styleId="TOC9">
    <w:name w:val="toc 9"/>
    <w:basedOn w:val="Normal"/>
    <w:next w:val="Normal"/>
    <w:autoRedefine/>
    <w:uiPriority w:val="39"/>
    <w:semiHidden/>
    <w:unhideWhenUsed/>
    <w:rsid w:val="0040023A"/>
    <w:pPr>
      <w:ind w:left="1920"/>
    </w:pPr>
    <w:rPr>
      <w:sz w:val="20"/>
      <w:szCs w:val="20"/>
    </w:rPr>
  </w:style>
  <w:style w:type="character" w:styleId="Hyperlink">
    <w:name w:val="Hyperlink"/>
    <w:basedOn w:val="DefaultParagraphFont"/>
    <w:uiPriority w:val="99"/>
    <w:unhideWhenUsed/>
    <w:rsid w:val="00335209"/>
    <w:rPr>
      <w:color w:val="0000FF" w:themeColor="hyperlink"/>
      <w:u w:val="single"/>
    </w:rPr>
  </w:style>
  <w:style w:type="paragraph" w:styleId="Header">
    <w:name w:val="header"/>
    <w:basedOn w:val="Normal"/>
    <w:link w:val="HeaderChar"/>
    <w:uiPriority w:val="99"/>
    <w:unhideWhenUsed/>
    <w:rsid w:val="00E02B83"/>
    <w:pPr>
      <w:tabs>
        <w:tab w:val="center" w:pos="4320"/>
        <w:tab w:val="right" w:pos="8640"/>
      </w:tabs>
    </w:pPr>
  </w:style>
  <w:style w:type="character" w:customStyle="1" w:styleId="HeaderChar">
    <w:name w:val="Header Char"/>
    <w:basedOn w:val="DefaultParagraphFont"/>
    <w:link w:val="Header"/>
    <w:uiPriority w:val="99"/>
    <w:rsid w:val="00E02B83"/>
  </w:style>
  <w:style w:type="character" w:styleId="CommentReference">
    <w:name w:val="annotation reference"/>
    <w:basedOn w:val="DefaultParagraphFont"/>
    <w:uiPriority w:val="99"/>
    <w:semiHidden/>
    <w:unhideWhenUsed/>
    <w:rsid w:val="00C118A4"/>
    <w:rPr>
      <w:sz w:val="18"/>
      <w:szCs w:val="18"/>
    </w:rPr>
  </w:style>
  <w:style w:type="paragraph" w:styleId="CommentText">
    <w:name w:val="annotation text"/>
    <w:basedOn w:val="Normal"/>
    <w:link w:val="CommentTextChar"/>
    <w:unhideWhenUsed/>
    <w:rsid w:val="00C118A4"/>
  </w:style>
  <w:style w:type="character" w:customStyle="1" w:styleId="CommentTextChar">
    <w:name w:val="Comment Text Char"/>
    <w:basedOn w:val="DefaultParagraphFont"/>
    <w:link w:val="CommentText"/>
    <w:rsid w:val="00C118A4"/>
  </w:style>
  <w:style w:type="paragraph" w:styleId="CommentSubject">
    <w:name w:val="annotation subject"/>
    <w:basedOn w:val="CommentText"/>
    <w:next w:val="CommentText"/>
    <w:link w:val="CommentSubjectChar"/>
    <w:uiPriority w:val="99"/>
    <w:semiHidden/>
    <w:unhideWhenUsed/>
    <w:rsid w:val="00C118A4"/>
    <w:rPr>
      <w:b/>
      <w:bCs/>
      <w:sz w:val="20"/>
      <w:szCs w:val="20"/>
    </w:rPr>
  </w:style>
  <w:style w:type="character" w:customStyle="1" w:styleId="CommentSubjectChar">
    <w:name w:val="Comment Subject Char"/>
    <w:basedOn w:val="CommentTextChar"/>
    <w:link w:val="CommentSubject"/>
    <w:uiPriority w:val="99"/>
    <w:semiHidden/>
    <w:rsid w:val="00C118A4"/>
    <w:rPr>
      <w:b/>
      <w:bCs/>
      <w:sz w:val="20"/>
      <w:szCs w:val="20"/>
    </w:rPr>
  </w:style>
  <w:style w:type="paragraph" w:styleId="NormalWeb">
    <w:name w:val="Normal (Web)"/>
    <w:basedOn w:val="Normal"/>
    <w:uiPriority w:val="99"/>
    <w:unhideWhenUsed/>
    <w:rsid w:val="00832F5D"/>
    <w:pPr>
      <w:spacing w:before="100" w:beforeAutospacing="1" w:after="100" w:afterAutospacing="1"/>
    </w:pPr>
    <w:rPr>
      <w:rFonts w:ascii="Times" w:hAnsi="Times" w:cs="Times New Roman"/>
      <w:sz w:val="20"/>
      <w:szCs w:val="20"/>
      <w:lang w:val="en-US-POSIX"/>
    </w:rPr>
  </w:style>
  <w:style w:type="paragraph" w:styleId="Revision">
    <w:name w:val="Revision"/>
    <w:hidden/>
    <w:uiPriority w:val="99"/>
    <w:semiHidden/>
    <w:rsid w:val="005759BC"/>
  </w:style>
  <w:style w:type="character" w:customStyle="1" w:styleId="Heading4Char">
    <w:name w:val="Heading 4 Char"/>
    <w:basedOn w:val="DefaultParagraphFont"/>
    <w:link w:val="Heading4"/>
    <w:uiPriority w:val="9"/>
    <w:rsid w:val="007234E2"/>
    <w:rPr>
      <w:rFonts w:asciiTheme="majorHAnsi" w:eastAsiaTheme="majorEastAsia" w:hAnsiTheme="majorHAnsi" w:cstheme="majorBidi"/>
      <w:b/>
      <w:bCs/>
      <w:i/>
      <w:iCs/>
      <w:color w:val="4F81BD" w:themeColor="accent1"/>
    </w:rPr>
  </w:style>
  <w:style w:type="paragraph" w:styleId="Caption">
    <w:name w:val="caption"/>
    <w:basedOn w:val="Normal"/>
    <w:next w:val="Normal"/>
    <w:unhideWhenUsed/>
    <w:qFormat/>
    <w:rsid w:val="005B18F4"/>
    <w:pPr>
      <w:spacing w:after="200"/>
    </w:pPr>
    <w:rPr>
      <w:b/>
      <w:bCs/>
      <w:color w:val="4F81BD" w:themeColor="accent1"/>
      <w:sz w:val="18"/>
      <w:szCs w:val="18"/>
    </w:rPr>
  </w:style>
  <w:style w:type="paragraph" w:styleId="TableofFigures">
    <w:name w:val="table of figures"/>
    <w:basedOn w:val="Normal"/>
    <w:next w:val="Normal"/>
    <w:uiPriority w:val="99"/>
    <w:unhideWhenUsed/>
    <w:rsid w:val="005B18F4"/>
    <w:rPr>
      <w:i/>
      <w:sz w:val="20"/>
      <w:szCs w:val="20"/>
    </w:rPr>
  </w:style>
  <w:style w:type="paragraph" w:styleId="Title">
    <w:name w:val="Title"/>
    <w:aliases w:val="Table Title"/>
    <w:basedOn w:val="Normal"/>
    <w:next w:val="Normal"/>
    <w:link w:val="TitleChar"/>
    <w:autoRedefine/>
    <w:uiPriority w:val="10"/>
    <w:qFormat/>
    <w:rsid w:val="008D29D4"/>
    <w:pPr>
      <w:pBdr>
        <w:bottom w:val="single" w:sz="8" w:space="4" w:color="4F81BD" w:themeColor="accent1"/>
      </w:pBdr>
      <w:contextualSpacing/>
    </w:pPr>
    <w:rPr>
      <w:rFonts w:ascii="Calibri" w:eastAsiaTheme="majorEastAsia" w:hAnsi="Calibri" w:cstheme="majorBidi"/>
      <w:b/>
      <w:color w:val="1F497D" w:themeColor="text2"/>
      <w:spacing w:val="5"/>
      <w:kern w:val="28"/>
      <w:sz w:val="20"/>
      <w:szCs w:val="52"/>
    </w:rPr>
  </w:style>
  <w:style w:type="character" w:customStyle="1" w:styleId="TitleChar">
    <w:name w:val="Title Char"/>
    <w:aliases w:val="Table Title Char"/>
    <w:basedOn w:val="DefaultParagraphFont"/>
    <w:link w:val="Title"/>
    <w:uiPriority w:val="10"/>
    <w:rsid w:val="008D29D4"/>
    <w:rPr>
      <w:rFonts w:ascii="Calibri" w:eastAsiaTheme="majorEastAsia" w:hAnsi="Calibri" w:cstheme="majorBidi"/>
      <w:b/>
      <w:color w:val="1F497D" w:themeColor="text2"/>
      <w:spacing w:val="5"/>
      <w:kern w:val="28"/>
      <w:sz w:val="20"/>
      <w:szCs w:val="52"/>
    </w:rPr>
  </w:style>
  <w:style w:type="paragraph" w:styleId="BodyText">
    <w:name w:val="Body Text"/>
    <w:basedOn w:val="Normal"/>
    <w:link w:val="BodyTextChar"/>
    <w:uiPriority w:val="99"/>
    <w:rsid w:val="00D87513"/>
    <w:rPr>
      <w:rFonts w:ascii="Times New Roman" w:eastAsia="Times New Roman" w:hAnsi="Times New Roman" w:cs="Times New Roman"/>
      <w:i/>
      <w:iCs/>
      <w:sz w:val="22"/>
      <w:lang w:val="en-GB" w:eastAsia="de-DE"/>
    </w:rPr>
  </w:style>
  <w:style w:type="character" w:customStyle="1" w:styleId="BodyTextChar">
    <w:name w:val="Body Text Char"/>
    <w:basedOn w:val="DefaultParagraphFont"/>
    <w:link w:val="BodyText"/>
    <w:uiPriority w:val="99"/>
    <w:rsid w:val="00D87513"/>
    <w:rPr>
      <w:rFonts w:ascii="Times New Roman" w:eastAsia="Times New Roman" w:hAnsi="Times New Roman" w:cs="Times New Roman"/>
      <w:i/>
      <w:iCs/>
      <w:sz w:val="22"/>
      <w:lang w:val="en-GB" w:eastAsia="de-DE"/>
    </w:rPr>
  </w:style>
  <w:style w:type="character" w:styleId="PlaceholderText">
    <w:name w:val="Placeholder Text"/>
    <w:basedOn w:val="DefaultParagraphFont"/>
    <w:uiPriority w:val="99"/>
    <w:semiHidden/>
    <w:rsid w:val="00D55F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63790">
      <w:bodyDiv w:val="1"/>
      <w:marLeft w:val="0"/>
      <w:marRight w:val="0"/>
      <w:marTop w:val="0"/>
      <w:marBottom w:val="0"/>
      <w:divBdr>
        <w:top w:val="none" w:sz="0" w:space="0" w:color="auto"/>
        <w:left w:val="none" w:sz="0" w:space="0" w:color="auto"/>
        <w:bottom w:val="none" w:sz="0" w:space="0" w:color="auto"/>
        <w:right w:val="none" w:sz="0" w:space="0" w:color="auto"/>
      </w:divBdr>
    </w:div>
    <w:div w:id="216163762">
      <w:bodyDiv w:val="1"/>
      <w:marLeft w:val="0"/>
      <w:marRight w:val="0"/>
      <w:marTop w:val="0"/>
      <w:marBottom w:val="0"/>
      <w:divBdr>
        <w:top w:val="none" w:sz="0" w:space="0" w:color="auto"/>
        <w:left w:val="none" w:sz="0" w:space="0" w:color="auto"/>
        <w:bottom w:val="none" w:sz="0" w:space="0" w:color="auto"/>
        <w:right w:val="none" w:sz="0" w:space="0" w:color="auto"/>
      </w:divBdr>
    </w:div>
    <w:div w:id="320083937">
      <w:bodyDiv w:val="1"/>
      <w:marLeft w:val="0"/>
      <w:marRight w:val="0"/>
      <w:marTop w:val="0"/>
      <w:marBottom w:val="0"/>
      <w:divBdr>
        <w:top w:val="none" w:sz="0" w:space="0" w:color="auto"/>
        <w:left w:val="none" w:sz="0" w:space="0" w:color="auto"/>
        <w:bottom w:val="none" w:sz="0" w:space="0" w:color="auto"/>
        <w:right w:val="none" w:sz="0" w:space="0" w:color="auto"/>
      </w:divBdr>
      <w:divsChild>
        <w:div w:id="1180124329">
          <w:marLeft w:val="0"/>
          <w:marRight w:val="0"/>
          <w:marTop w:val="0"/>
          <w:marBottom w:val="0"/>
          <w:divBdr>
            <w:top w:val="none" w:sz="0" w:space="0" w:color="auto"/>
            <w:left w:val="none" w:sz="0" w:space="0" w:color="auto"/>
            <w:bottom w:val="none" w:sz="0" w:space="0" w:color="auto"/>
            <w:right w:val="none" w:sz="0" w:space="0" w:color="auto"/>
          </w:divBdr>
          <w:divsChild>
            <w:div w:id="1103572633">
              <w:marLeft w:val="0"/>
              <w:marRight w:val="0"/>
              <w:marTop w:val="0"/>
              <w:marBottom w:val="0"/>
              <w:divBdr>
                <w:top w:val="none" w:sz="0" w:space="0" w:color="auto"/>
                <w:left w:val="none" w:sz="0" w:space="0" w:color="auto"/>
                <w:bottom w:val="none" w:sz="0" w:space="0" w:color="auto"/>
                <w:right w:val="none" w:sz="0" w:space="0" w:color="auto"/>
              </w:divBdr>
              <w:divsChild>
                <w:div w:id="11110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777482">
      <w:bodyDiv w:val="1"/>
      <w:marLeft w:val="0"/>
      <w:marRight w:val="0"/>
      <w:marTop w:val="0"/>
      <w:marBottom w:val="0"/>
      <w:divBdr>
        <w:top w:val="none" w:sz="0" w:space="0" w:color="auto"/>
        <w:left w:val="none" w:sz="0" w:space="0" w:color="auto"/>
        <w:bottom w:val="none" w:sz="0" w:space="0" w:color="auto"/>
        <w:right w:val="none" w:sz="0" w:space="0" w:color="auto"/>
      </w:divBdr>
    </w:div>
    <w:div w:id="650406170">
      <w:bodyDiv w:val="1"/>
      <w:marLeft w:val="0"/>
      <w:marRight w:val="0"/>
      <w:marTop w:val="0"/>
      <w:marBottom w:val="0"/>
      <w:divBdr>
        <w:top w:val="none" w:sz="0" w:space="0" w:color="auto"/>
        <w:left w:val="none" w:sz="0" w:space="0" w:color="auto"/>
        <w:bottom w:val="none" w:sz="0" w:space="0" w:color="auto"/>
        <w:right w:val="none" w:sz="0" w:space="0" w:color="auto"/>
      </w:divBdr>
    </w:div>
    <w:div w:id="876695621">
      <w:bodyDiv w:val="1"/>
      <w:marLeft w:val="0"/>
      <w:marRight w:val="0"/>
      <w:marTop w:val="0"/>
      <w:marBottom w:val="0"/>
      <w:divBdr>
        <w:top w:val="none" w:sz="0" w:space="0" w:color="auto"/>
        <w:left w:val="none" w:sz="0" w:space="0" w:color="auto"/>
        <w:bottom w:val="none" w:sz="0" w:space="0" w:color="auto"/>
        <w:right w:val="none" w:sz="0" w:space="0" w:color="auto"/>
      </w:divBdr>
    </w:div>
    <w:div w:id="1171095149">
      <w:bodyDiv w:val="1"/>
      <w:marLeft w:val="0"/>
      <w:marRight w:val="0"/>
      <w:marTop w:val="0"/>
      <w:marBottom w:val="0"/>
      <w:divBdr>
        <w:top w:val="none" w:sz="0" w:space="0" w:color="auto"/>
        <w:left w:val="none" w:sz="0" w:space="0" w:color="auto"/>
        <w:bottom w:val="none" w:sz="0" w:space="0" w:color="auto"/>
        <w:right w:val="none" w:sz="0" w:space="0" w:color="auto"/>
      </w:divBdr>
    </w:div>
    <w:div w:id="1292251794">
      <w:bodyDiv w:val="1"/>
      <w:marLeft w:val="0"/>
      <w:marRight w:val="0"/>
      <w:marTop w:val="0"/>
      <w:marBottom w:val="0"/>
      <w:divBdr>
        <w:top w:val="none" w:sz="0" w:space="0" w:color="auto"/>
        <w:left w:val="none" w:sz="0" w:space="0" w:color="auto"/>
        <w:bottom w:val="none" w:sz="0" w:space="0" w:color="auto"/>
        <w:right w:val="none" w:sz="0" w:space="0" w:color="auto"/>
      </w:divBdr>
    </w:div>
    <w:div w:id="1468936348">
      <w:bodyDiv w:val="1"/>
      <w:marLeft w:val="0"/>
      <w:marRight w:val="0"/>
      <w:marTop w:val="0"/>
      <w:marBottom w:val="0"/>
      <w:divBdr>
        <w:top w:val="none" w:sz="0" w:space="0" w:color="auto"/>
        <w:left w:val="none" w:sz="0" w:space="0" w:color="auto"/>
        <w:bottom w:val="none" w:sz="0" w:space="0" w:color="auto"/>
        <w:right w:val="none" w:sz="0" w:space="0" w:color="auto"/>
      </w:divBdr>
      <w:divsChild>
        <w:div w:id="1896355350">
          <w:marLeft w:val="0"/>
          <w:marRight w:val="0"/>
          <w:marTop w:val="0"/>
          <w:marBottom w:val="0"/>
          <w:divBdr>
            <w:top w:val="none" w:sz="0" w:space="0" w:color="auto"/>
            <w:left w:val="none" w:sz="0" w:space="0" w:color="auto"/>
            <w:bottom w:val="none" w:sz="0" w:space="0" w:color="auto"/>
            <w:right w:val="none" w:sz="0" w:space="0" w:color="auto"/>
          </w:divBdr>
          <w:divsChild>
            <w:div w:id="1604145584">
              <w:marLeft w:val="0"/>
              <w:marRight w:val="0"/>
              <w:marTop w:val="0"/>
              <w:marBottom w:val="0"/>
              <w:divBdr>
                <w:top w:val="none" w:sz="0" w:space="0" w:color="auto"/>
                <w:left w:val="none" w:sz="0" w:space="0" w:color="auto"/>
                <w:bottom w:val="none" w:sz="0" w:space="0" w:color="auto"/>
                <w:right w:val="none" w:sz="0" w:space="0" w:color="auto"/>
              </w:divBdr>
              <w:divsChild>
                <w:div w:id="111755731">
                  <w:marLeft w:val="0"/>
                  <w:marRight w:val="0"/>
                  <w:marTop w:val="0"/>
                  <w:marBottom w:val="0"/>
                  <w:divBdr>
                    <w:top w:val="none" w:sz="0" w:space="0" w:color="auto"/>
                    <w:left w:val="none" w:sz="0" w:space="0" w:color="auto"/>
                    <w:bottom w:val="none" w:sz="0" w:space="0" w:color="auto"/>
                    <w:right w:val="none" w:sz="0" w:space="0" w:color="auto"/>
                  </w:divBdr>
                  <w:divsChild>
                    <w:div w:id="125019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312191">
      <w:bodyDiv w:val="1"/>
      <w:marLeft w:val="0"/>
      <w:marRight w:val="0"/>
      <w:marTop w:val="0"/>
      <w:marBottom w:val="0"/>
      <w:divBdr>
        <w:top w:val="none" w:sz="0" w:space="0" w:color="auto"/>
        <w:left w:val="none" w:sz="0" w:space="0" w:color="auto"/>
        <w:bottom w:val="none" w:sz="0" w:space="0" w:color="auto"/>
        <w:right w:val="none" w:sz="0" w:space="0" w:color="auto"/>
      </w:divBdr>
    </w:div>
    <w:div w:id="1745443861">
      <w:bodyDiv w:val="1"/>
      <w:marLeft w:val="0"/>
      <w:marRight w:val="0"/>
      <w:marTop w:val="0"/>
      <w:marBottom w:val="0"/>
      <w:divBdr>
        <w:top w:val="none" w:sz="0" w:space="0" w:color="auto"/>
        <w:left w:val="none" w:sz="0" w:space="0" w:color="auto"/>
        <w:bottom w:val="none" w:sz="0" w:space="0" w:color="auto"/>
        <w:right w:val="none" w:sz="0" w:space="0" w:color="auto"/>
      </w:divBdr>
    </w:div>
    <w:div w:id="1778137059">
      <w:bodyDiv w:val="1"/>
      <w:marLeft w:val="0"/>
      <w:marRight w:val="0"/>
      <w:marTop w:val="0"/>
      <w:marBottom w:val="0"/>
      <w:divBdr>
        <w:top w:val="none" w:sz="0" w:space="0" w:color="auto"/>
        <w:left w:val="none" w:sz="0" w:space="0" w:color="auto"/>
        <w:bottom w:val="none" w:sz="0" w:space="0" w:color="auto"/>
        <w:right w:val="none" w:sz="0" w:space="0" w:color="auto"/>
      </w:divBdr>
    </w:div>
    <w:div w:id="1890917958">
      <w:bodyDiv w:val="1"/>
      <w:marLeft w:val="0"/>
      <w:marRight w:val="0"/>
      <w:marTop w:val="0"/>
      <w:marBottom w:val="0"/>
      <w:divBdr>
        <w:top w:val="none" w:sz="0" w:space="0" w:color="auto"/>
        <w:left w:val="none" w:sz="0" w:space="0" w:color="auto"/>
        <w:bottom w:val="none" w:sz="0" w:space="0" w:color="auto"/>
        <w:right w:val="none" w:sz="0" w:space="0" w:color="auto"/>
      </w:divBdr>
    </w:div>
    <w:div w:id="1916815086">
      <w:bodyDiv w:val="1"/>
      <w:marLeft w:val="0"/>
      <w:marRight w:val="0"/>
      <w:marTop w:val="0"/>
      <w:marBottom w:val="0"/>
      <w:divBdr>
        <w:top w:val="none" w:sz="0" w:space="0" w:color="auto"/>
        <w:left w:val="none" w:sz="0" w:space="0" w:color="auto"/>
        <w:bottom w:val="none" w:sz="0" w:space="0" w:color="auto"/>
        <w:right w:val="none" w:sz="0" w:space="0" w:color="auto"/>
      </w:divBdr>
    </w:div>
    <w:div w:id="1986351394">
      <w:bodyDiv w:val="1"/>
      <w:marLeft w:val="0"/>
      <w:marRight w:val="0"/>
      <w:marTop w:val="0"/>
      <w:marBottom w:val="0"/>
      <w:divBdr>
        <w:top w:val="none" w:sz="0" w:space="0" w:color="auto"/>
        <w:left w:val="none" w:sz="0" w:space="0" w:color="auto"/>
        <w:bottom w:val="none" w:sz="0" w:space="0" w:color="auto"/>
        <w:right w:val="none" w:sz="0" w:space="0" w:color="auto"/>
      </w:divBdr>
      <w:divsChild>
        <w:div w:id="846866878">
          <w:marLeft w:val="0"/>
          <w:marRight w:val="0"/>
          <w:marTop w:val="0"/>
          <w:marBottom w:val="0"/>
          <w:divBdr>
            <w:top w:val="none" w:sz="0" w:space="0" w:color="auto"/>
            <w:left w:val="none" w:sz="0" w:space="0" w:color="auto"/>
            <w:bottom w:val="none" w:sz="0" w:space="0" w:color="auto"/>
            <w:right w:val="none" w:sz="0" w:space="0" w:color="auto"/>
          </w:divBdr>
          <w:divsChild>
            <w:div w:id="78997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21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2" Type="http://schemas.openxmlformats.org/officeDocument/2006/relationships/image" Target="media/image4.jpg"/><Relationship Id="rId13" Type="http://schemas.openxmlformats.org/officeDocument/2006/relationships/hyperlink" Target="http://www.goldstandard.org/wp-content/uploads/2011/10/GS_110411_TPDDTEC_Methodology.pdf" TargetMode="External"/><Relationship Id="rId14" Type="http://schemas.openxmlformats.org/officeDocument/2006/relationships/image" Target="media/image5.tiff"/><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C6E69-70E8-CE40-8BFD-52EDFE87D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3776</Words>
  <Characters>21529</Characters>
  <Application>Microsoft Macintosh Word</Application>
  <DocSecurity>0</DocSecurity>
  <Lines>179</Lines>
  <Paragraphs>50</Paragraphs>
  <ScaleCrop>false</ScaleCrop>
  <Company/>
  <LinksUpToDate>false</LinksUpToDate>
  <CharactersWithSpaces>25255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T</dc:creator>
  <cp:keywords/>
  <dc:description/>
  <cp:lastModifiedBy>Claire Davey</cp:lastModifiedBy>
  <cp:revision>2</cp:revision>
  <cp:lastPrinted>2014-10-13T14:32:00Z</cp:lastPrinted>
  <dcterms:created xsi:type="dcterms:W3CDTF">2015-02-04T10:33:00Z</dcterms:created>
  <dcterms:modified xsi:type="dcterms:W3CDTF">2015-02-04T10:33:00Z</dcterms:modified>
</cp:coreProperties>
</file>